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6F24E" w14:textId="019BC85D" w:rsidR="00206241" w:rsidRDefault="00206241" w:rsidP="00FA34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E0C1F">
        <w:rPr>
          <w:rFonts w:ascii="Times New Roman" w:hAnsi="Times New Roman" w:cs="Times New Roman"/>
          <w:sz w:val="24"/>
          <w:szCs w:val="24"/>
        </w:rPr>
        <w:t>EELNÕU</w:t>
      </w:r>
    </w:p>
    <w:p w14:paraId="480EDFCD" w14:textId="6EB84E93" w:rsidR="00FA34FF" w:rsidRDefault="00CE1501" w:rsidP="00FA34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04</w:t>
      </w:r>
      <w:r w:rsidR="00D43D54">
        <w:rPr>
          <w:rFonts w:ascii="Times New Roman" w:hAnsi="Times New Roman" w:cs="Times New Roman"/>
          <w:sz w:val="24"/>
          <w:szCs w:val="24"/>
        </w:rPr>
        <w:t>.</w:t>
      </w:r>
      <w:r w:rsidR="00895683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6</w:t>
      </w:r>
      <w:r w:rsidR="00D43D54">
        <w:rPr>
          <w:rFonts w:ascii="Times New Roman" w:hAnsi="Times New Roman" w:cs="Times New Roman"/>
          <w:sz w:val="24"/>
          <w:szCs w:val="24"/>
        </w:rPr>
        <w:t>.</w:t>
      </w:r>
      <w:r w:rsidR="00895683">
        <w:rPr>
          <w:rFonts w:ascii="Times New Roman" w:hAnsi="Times New Roman" w:cs="Times New Roman"/>
          <w:sz w:val="24"/>
          <w:szCs w:val="24"/>
        </w:rPr>
        <w:t>2024</w:t>
      </w:r>
    </w:p>
    <w:p w14:paraId="55C4C49E" w14:textId="77777777" w:rsidR="00FA34FF" w:rsidRPr="000E0C1F" w:rsidRDefault="00FA34FF" w:rsidP="00FA34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CD7B404" w14:textId="561EA2B6" w:rsidR="00206241" w:rsidRPr="00EB5654" w:rsidRDefault="00206241" w:rsidP="00FA34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B5654">
        <w:rPr>
          <w:rFonts w:ascii="Times New Roman" w:hAnsi="Times New Roman" w:cs="Times New Roman"/>
          <w:b/>
          <w:bCs/>
          <w:sz w:val="32"/>
          <w:szCs w:val="32"/>
        </w:rPr>
        <w:t>Toote nõuetele vastavuse seaduse muutmise seadus</w:t>
      </w:r>
    </w:p>
    <w:p w14:paraId="5AF82CA1" w14:textId="77777777" w:rsidR="00206241" w:rsidRPr="000E0C1F" w:rsidRDefault="00206241" w:rsidP="00FA34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583424" w14:textId="0D17AE93" w:rsidR="00B86E1F" w:rsidRDefault="00206241" w:rsidP="00FA34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54750135"/>
      <w:r w:rsidRPr="000E0C1F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="00B86E1F">
        <w:rPr>
          <w:rFonts w:ascii="Times New Roman" w:hAnsi="Times New Roman" w:cs="Times New Roman"/>
          <w:b/>
          <w:bCs/>
          <w:sz w:val="24"/>
          <w:szCs w:val="24"/>
        </w:rPr>
        <w:t>Toote nõuetele vastavuse seaduse muutmine</w:t>
      </w:r>
    </w:p>
    <w:p w14:paraId="68928A84" w14:textId="77777777" w:rsidR="00B86E1F" w:rsidRDefault="00B86E1F" w:rsidP="00FA34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21FD35" w14:textId="7FEE0068" w:rsidR="00206241" w:rsidRPr="00CE49A2" w:rsidRDefault="00206241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501">
        <w:rPr>
          <w:rFonts w:ascii="Times New Roman" w:hAnsi="Times New Roman" w:cs="Times New Roman"/>
          <w:sz w:val="24"/>
          <w:szCs w:val="24"/>
        </w:rPr>
        <w:t>Toote nõuetele vastavuse seaduse</w:t>
      </w:r>
      <w:r w:rsidR="00DC082E" w:rsidRPr="00CE1501">
        <w:rPr>
          <w:rFonts w:ascii="Times New Roman" w:hAnsi="Times New Roman" w:cs="Times New Roman"/>
          <w:sz w:val="24"/>
          <w:szCs w:val="24"/>
        </w:rPr>
        <w:t>s tehakse järg</w:t>
      </w:r>
      <w:r w:rsidR="00CA43A8" w:rsidRPr="00CE1501">
        <w:rPr>
          <w:rFonts w:ascii="Times New Roman" w:hAnsi="Times New Roman" w:cs="Times New Roman"/>
          <w:sz w:val="24"/>
          <w:szCs w:val="24"/>
        </w:rPr>
        <w:t>mise</w:t>
      </w:r>
      <w:r w:rsidR="00DC082E" w:rsidRPr="00CE1501">
        <w:rPr>
          <w:rFonts w:ascii="Times New Roman" w:hAnsi="Times New Roman" w:cs="Times New Roman"/>
          <w:sz w:val="24"/>
          <w:szCs w:val="24"/>
        </w:rPr>
        <w:t>d</w:t>
      </w:r>
      <w:r w:rsidRPr="00CE1501">
        <w:rPr>
          <w:rFonts w:ascii="Times New Roman" w:hAnsi="Times New Roman" w:cs="Times New Roman"/>
          <w:sz w:val="24"/>
          <w:szCs w:val="24"/>
        </w:rPr>
        <w:t xml:space="preserve"> muu</w:t>
      </w:r>
      <w:r w:rsidR="00DC082E" w:rsidRPr="00CE1501">
        <w:rPr>
          <w:rFonts w:ascii="Times New Roman" w:hAnsi="Times New Roman" w:cs="Times New Roman"/>
          <w:sz w:val="24"/>
          <w:szCs w:val="24"/>
        </w:rPr>
        <w:t>datused</w:t>
      </w:r>
      <w:r w:rsidR="008007AB" w:rsidRPr="00CE49A2">
        <w:rPr>
          <w:rFonts w:ascii="Times New Roman" w:hAnsi="Times New Roman" w:cs="Times New Roman"/>
          <w:sz w:val="24"/>
          <w:szCs w:val="24"/>
        </w:rPr>
        <w:t>:</w:t>
      </w:r>
    </w:p>
    <w:p w14:paraId="3ED7423C" w14:textId="359CC1F6" w:rsidR="00FA34FF" w:rsidRDefault="00FA34FF" w:rsidP="00FA34FF">
      <w:pPr>
        <w:pStyle w:val="Loendilik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5E5ECC7" w14:textId="13E64943" w:rsidR="00FA34FF" w:rsidRDefault="00FA34FF" w:rsidP="00FA34FF">
      <w:pPr>
        <w:pStyle w:val="Loendilik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5654">
        <w:rPr>
          <w:rFonts w:ascii="Times New Roman" w:hAnsi="Times New Roman" w:cs="Times New Roman"/>
          <w:b/>
          <w:bCs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6241" w:rsidRPr="000E0C1F">
        <w:rPr>
          <w:rFonts w:ascii="Times New Roman" w:hAnsi="Times New Roman" w:cs="Times New Roman"/>
          <w:sz w:val="24"/>
          <w:szCs w:val="24"/>
        </w:rPr>
        <w:t xml:space="preserve">paragrahvi </w:t>
      </w:r>
      <w:r w:rsidR="007567C5" w:rsidRPr="000E0C1F">
        <w:rPr>
          <w:rFonts w:ascii="Times New Roman" w:hAnsi="Times New Roman" w:cs="Times New Roman"/>
          <w:sz w:val="24"/>
          <w:szCs w:val="24"/>
        </w:rPr>
        <w:t>3</w:t>
      </w:r>
      <w:r w:rsidR="00206241" w:rsidRPr="000E0C1F">
        <w:rPr>
          <w:rFonts w:ascii="Times New Roman" w:hAnsi="Times New Roman" w:cs="Times New Roman"/>
          <w:sz w:val="24"/>
          <w:szCs w:val="24"/>
        </w:rPr>
        <w:t xml:space="preserve"> </w:t>
      </w:r>
      <w:r w:rsidR="006E6458" w:rsidRPr="000E0C1F">
        <w:rPr>
          <w:rFonts w:ascii="Times New Roman" w:hAnsi="Times New Roman" w:cs="Times New Roman"/>
          <w:sz w:val="24"/>
          <w:szCs w:val="24"/>
        </w:rPr>
        <w:t xml:space="preserve">lõiget 1 </w:t>
      </w:r>
      <w:r w:rsidR="004B4E06" w:rsidRPr="000E0C1F">
        <w:rPr>
          <w:rFonts w:ascii="Times New Roman" w:hAnsi="Times New Roman" w:cs="Times New Roman"/>
          <w:sz w:val="24"/>
          <w:szCs w:val="24"/>
        </w:rPr>
        <w:t xml:space="preserve">täiendatakse </w:t>
      </w:r>
      <w:r w:rsidR="0024644E" w:rsidRPr="000E0C1F">
        <w:rPr>
          <w:rFonts w:ascii="Times New Roman" w:hAnsi="Times New Roman" w:cs="Times New Roman"/>
          <w:sz w:val="24"/>
          <w:szCs w:val="24"/>
        </w:rPr>
        <w:t>pärast tekstiosa „(ELT L 169, 25.06.2019, lk 1–44)“ tekstiosaga „</w:t>
      </w:r>
      <w:ins w:id="1" w:author="Merike Koppel JM" w:date="2024-06-19T15:34:00Z">
        <w:r w:rsidR="005C42AA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2" w:author="Merike Koppel JM" w:date="2024-06-19T15:36:00Z">
        <w:r w:rsidR="005C42AA">
          <w:rPr>
            <w:rFonts w:ascii="Times New Roman" w:hAnsi="Times New Roman" w:cs="Times New Roman"/>
            <w:sz w:val="24"/>
            <w:szCs w:val="24"/>
          </w:rPr>
          <w:t>ning</w:t>
        </w:r>
      </w:ins>
      <w:del w:id="3" w:author="Merike Koppel JM" w:date="2024-06-19T15:36:00Z">
        <w:r w:rsidR="0024644E" w:rsidRPr="000E0C1F" w:rsidDel="005C42AA">
          <w:rPr>
            <w:rFonts w:ascii="Times New Roman" w:hAnsi="Times New Roman" w:cs="Times New Roman"/>
            <w:sz w:val="24"/>
            <w:szCs w:val="24"/>
          </w:rPr>
          <w:delText>ja</w:delText>
        </w:r>
      </w:del>
      <w:r w:rsidR="0024644E" w:rsidRPr="000E0C1F">
        <w:rPr>
          <w:rFonts w:ascii="Times New Roman" w:hAnsi="Times New Roman" w:cs="Times New Roman"/>
          <w:sz w:val="24"/>
          <w:szCs w:val="24"/>
        </w:rPr>
        <w:t xml:space="preserve"> Euroopa Parlamendi ja nõukogu määruse (EL) nr 2023/988, milles käsitletakse üldist tooteohutust </w:t>
      </w:r>
      <w:r w:rsidR="00194B59" w:rsidRPr="00194B59">
        <w:rPr>
          <w:rFonts w:ascii="Times New Roman" w:hAnsi="Times New Roman" w:cs="Times New Roman"/>
          <w:sz w:val="24"/>
          <w:szCs w:val="24"/>
        </w:rPr>
        <w:t>ja millega muudetakse Euroopa Parlamendi ja nõukogu määrust (EL) nr</w:t>
      </w:r>
      <w:r w:rsidR="009E505E">
        <w:rPr>
          <w:rFonts w:ascii="Times New Roman" w:hAnsi="Times New Roman" w:cs="Times New Roman"/>
          <w:sz w:val="24"/>
          <w:szCs w:val="24"/>
        </w:rPr>
        <w:t> </w:t>
      </w:r>
      <w:r w:rsidR="00194B59" w:rsidRPr="00194B59">
        <w:rPr>
          <w:rFonts w:ascii="Times New Roman" w:hAnsi="Times New Roman" w:cs="Times New Roman"/>
          <w:sz w:val="24"/>
          <w:szCs w:val="24"/>
        </w:rPr>
        <w:t>1025/2012 ja Euroopa Parlamendi ja nõukogu direktiivi (EL) 2020/1828 ning tunnistatakse kehtetuks Euroopa Parlamendi ja nõukogu direktiiv 2001/95/EÜ ja nõukogu direktiiv 87/357/EMÜ (</w:t>
      </w:r>
      <w:proofErr w:type="spellStart"/>
      <w:r w:rsidR="00194B59" w:rsidRPr="00194B59">
        <w:rPr>
          <w:rFonts w:ascii="Times New Roman" w:hAnsi="Times New Roman" w:cs="Times New Roman"/>
          <w:sz w:val="24"/>
          <w:szCs w:val="24"/>
        </w:rPr>
        <w:t>EMPs</w:t>
      </w:r>
      <w:proofErr w:type="spellEnd"/>
      <w:r w:rsidR="00194B59" w:rsidRPr="00194B59">
        <w:rPr>
          <w:rFonts w:ascii="Times New Roman" w:hAnsi="Times New Roman" w:cs="Times New Roman"/>
          <w:sz w:val="24"/>
          <w:szCs w:val="24"/>
        </w:rPr>
        <w:t xml:space="preserve"> kohaldatav tekst) </w:t>
      </w:r>
      <w:r w:rsidR="0024644E" w:rsidRPr="000E0C1F">
        <w:rPr>
          <w:rFonts w:ascii="Times New Roman" w:hAnsi="Times New Roman" w:cs="Times New Roman"/>
          <w:sz w:val="24"/>
          <w:szCs w:val="24"/>
        </w:rPr>
        <w:t>(ELT L</w:t>
      </w:r>
      <w:r>
        <w:rPr>
          <w:rFonts w:ascii="Times New Roman" w:hAnsi="Times New Roman" w:cs="Times New Roman"/>
          <w:sz w:val="24"/>
          <w:szCs w:val="24"/>
        </w:rPr>
        <w:t> </w:t>
      </w:r>
      <w:r w:rsidR="0024644E" w:rsidRPr="000E0C1F">
        <w:rPr>
          <w:rFonts w:ascii="Times New Roman" w:hAnsi="Times New Roman" w:cs="Times New Roman"/>
          <w:sz w:val="24"/>
          <w:szCs w:val="24"/>
        </w:rPr>
        <w:t>135, 23.05.2023, lk 1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24644E" w:rsidRPr="000E0C1F">
        <w:rPr>
          <w:rFonts w:ascii="Times New Roman" w:hAnsi="Times New Roman" w:cs="Times New Roman"/>
          <w:sz w:val="24"/>
          <w:szCs w:val="24"/>
        </w:rPr>
        <w:t>50)“;</w:t>
      </w:r>
    </w:p>
    <w:p w14:paraId="220EE37A" w14:textId="77777777" w:rsidR="00FA34FF" w:rsidRDefault="00FA34FF" w:rsidP="00FA34FF">
      <w:pPr>
        <w:pStyle w:val="Loendilik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8695431" w14:textId="334A2E23" w:rsidR="008331E6" w:rsidRDefault="00FA34FF" w:rsidP="00FA34FF">
      <w:pPr>
        <w:pStyle w:val="Loendilik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5654">
        <w:rPr>
          <w:rFonts w:ascii="Times New Roman" w:hAnsi="Times New Roman" w:cs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E6458" w:rsidRPr="000E0C1F">
        <w:rPr>
          <w:rFonts w:ascii="Times New Roman" w:hAnsi="Times New Roman" w:cs="Times New Roman"/>
          <w:sz w:val="24"/>
          <w:szCs w:val="24"/>
        </w:rPr>
        <w:t xml:space="preserve">paragrahvi 3 </w:t>
      </w:r>
      <w:r w:rsidR="007D3752" w:rsidRPr="000E0C1F">
        <w:rPr>
          <w:rFonts w:ascii="Times New Roman" w:hAnsi="Times New Roman" w:cs="Times New Roman"/>
          <w:sz w:val="24"/>
          <w:szCs w:val="24"/>
        </w:rPr>
        <w:t>lõiked 2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7D3752" w:rsidRPr="000E0C1F">
        <w:rPr>
          <w:rFonts w:ascii="Times New Roman" w:hAnsi="Times New Roman" w:cs="Times New Roman"/>
          <w:sz w:val="24"/>
          <w:szCs w:val="24"/>
        </w:rPr>
        <w:t>4</w:t>
      </w:r>
      <w:r w:rsidR="006E6458" w:rsidRPr="000E0C1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§</w:t>
      </w:r>
      <w:r w:rsidR="006E6458" w:rsidRPr="000E0C1F">
        <w:rPr>
          <w:rFonts w:ascii="Times New Roman" w:hAnsi="Times New Roman" w:cs="Times New Roman"/>
          <w:sz w:val="24"/>
          <w:szCs w:val="24"/>
        </w:rPr>
        <w:t xml:space="preserve"> 5 lõige 7, </w:t>
      </w:r>
      <w:r>
        <w:rPr>
          <w:rFonts w:ascii="Times New Roman" w:hAnsi="Times New Roman" w:cs="Times New Roman"/>
          <w:sz w:val="24"/>
          <w:szCs w:val="24"/>
        </w:rPr>
        <w:t>§-</w:t>
      </w:r>
      <w:r w:rsidR="006E6458" w:rsidRPr="000E0C1F">
        <w:rPr>
          <w:rFonts w:ascii="Times New Roman" w:hAnsi="Times New Roman" w:cs="Times New Roman"/>
          <w:sz w:val="24"/>
          <w:szCs w:val="24"/>
        </w:rPr>
        <w:t>d 7</w:t>
      </w:r>
      <w:r w:rsidR="004B358D">
        <w:rPr>
          <w:rFonts w:ascii="Times New Roman" w:hAnsi="Times New Roman" w:cs="Times New Roman"/>
          <w:sz w:val="24"/>
          <w:szCs w:val="24"/>
        </w:rPr>
        <w:t xml:space="preserve"> ja</w:t>
      </w:r>
      <w:r w:rsidR="00A342E8" w:rsidRPr="000E0C1F">
        <w:rPr>
          <w:rFonts w:ascii="Times New Roman" w:hAnsi="Times New Roman" w:cs="Times New Roman"/>
          <w:sz w:val="24"/>
          <w:szCs w:val="24"/>
        </w:rPr>
        <w:t xml:space="preserve"> </w:t>
      </w:r>
      <w:r w:rsidR="006E6458" w:rsidRPr="000E0C1F">
        <w:rPr>
          <w:rFonts w:ascii="Times New Roman" w:hAnsi="Times New Roman" w:cs="Times New Roman"/>
          <w:sz w:val="24"/>
          <w:szCs w:val="24"/>
        </w:rPr>
        <w:t>8</w:t>
      </w:r>
      <w:r w:rsidR="00A342E8" w:rsidRPr="000E0C1F">
        <w:rPr>
          <w:rFonts w:ascii="Times New Roman" w:hAnsi="Times New Roman" w:cs="Times New Roman"/>
          <w:sz w:val="24"/>
          <w:szCs w:val="24"/>
        </w:rPr>
        <w:t>,</w:t>
      </w:r>
      <w:r w:rsidR="00170465">
        <w:rPr>
          <w:rFonts w:ascii="Times New Roman" w:hAnsi="Times New Roman" w:cs="Times New Roman"/>
          <w:sz w:val="24"/>
          <w:szCs w:val="24"/>
        </w:rPr>
        <w:t xml:space="preserve"> § 11 lõiked 2</w:t>
      </w:r>
      <w:r w:rsidR="00AA1CD5">
        <w:rPr>
          <w:rFonts w:ascii="Times New Roman" w:hAnsi="Times New Roman" w:cs="Times New Roman"/>
          <w:sz w:val="24"/>
          <w:szCs w:val="24"/>
        </w:rPr>
        <w:t>–</w:t>
      </w:r>
      <w:r w:rsidR="00170465">
        <w:rPr>
          <w:rFonts w:ascii="Times New Roman" w:hAnsi="Times New Roman" w:cs="Times New Roman"/>
          <w:sz w:val="24"/>
          <w:szCs w:val="24"/>
        </w:rPr>
        <w:t>7, §-d</w:t>
      </w:r>
      <w:r w:rsidR="00A342E8" w:rsidRPr="000E0C1F">
        <w:rPr>
          <w:rFonts w:ascii="Times New Roman" w:hAnsi="Times New Roman" w:cs="Times New Roman"/>
          <w:sz w:val="24"/>
          <w:szCs w:val="24"/>
        </w:rPr>
        <w:t xml:space="preserve"> </w:t>
      </w:r>
      <w:r w:rsidR="006E6458" w:rsidRPr="000E0C1F">
        <w:rPr>
          <w:rFonts w:ascii="Times New Roman" w:hAnsi="Times New Roman" w:cs="Times New Roman"/>
          <w:sz w:val="24"/>
          <w:szCs w:val="24"/>
        </w:rPr>
        <w:t xml:space="preserve">12 </w:t>
      </w:r>
      <w:r w:rsidR="006E6458" w:rsidRPr="000906F7">
        <w:rPr>
          <w:rFonts w:ascii="Times New Roman" w:hAnsi="Times New Roman" w:cs="Times New Roman"/>
          <w:sz w:val="24"/>
          <w:szCs w:val="24"/>
        </w:rPr>
        <w:t>ja 13</w:t>
      </w:r>
      <w:r w:rsidR="000F3A88">
        <w:rPr>
          <w:rFonts w:ascii="Times New Roman" w:hAnsi="Times New Roman" w:cs="Times New Roman"/>
          <w:sz w:val="24"/>
          <w:szCs w:val="24"/>
        </w:rPr>
        <w:t xml:space="preserve">, </w:t>
      </w:r>
      <w:r w:rsidR="008331E6">
        <w:rPr>
          <w:rFonts w:ascii="Times New Roman" w:hAnsi="Times New Roman" w:cs="Times New Roman"/>
          <w:sz w:val="24"/>
          <w:szCs w:val="24"/>
        </w:rPr>
        <w:t>§</w:t>
      </w:r>
      <w:r w:rsidR="00A342E8" w:rsidRPr="000E0C1F">
        <w:rPr>
          <w:rFonts w:ascii="Times New Roman" w:hAnsi="Times New Roman" w:cs="Times New Roman"/>
          <w:sz w:val="24"/>
          <w:szCs w:val="24"/>
        </w:rPr>
        <w:t xml:space="preserve"> 49 lõiked 2 ja 3</w:t>
      </w:r>
      <w:r w:rsidR="000F3A88">
        <w:rPr>
          <w:rFonts w:ascii="Times New Roman" w:hAnsi="Times New Roman" w:cs="Times New Roman"/>
          <w:sz w:val="24"/>
          <w:szCs w:val="24"/>
        </w:rPr>
        <w:t xml:space="preserve"> ning </w:t>
      </w:r>
      <w:r w:rsidR="008331E6">
        <w:rPr>
          <w:rFonts w:ascii="Times New Roman" w:hAnsi="Times New Roman" w:cs="Times New Roman"/>
          <w:sz w:val="24"/>
          <w:szCs w:val="24"/>
        </w:rPr>
        <w:t>§</w:t>
      </w:r>
      <w:r w:rsidR="000F3A88">
        <w:rPr>
          <w:rFonts w:ascii="Times New Roman" w:hAnsi="Times New Roman" w:cs="Times New Roman"/>
          <w:sz w:val="24"/>
          <w:szCs w:val="24"/>
        </w:rPr>
        <w:t xml:space="preserve"> 57 l</w:t>
      </w:r>
      <w:r w:rsidR="00EF4390">
        <w:rPr>
          <w:rFonts w:ascii="Times New Roman" w:hAnsi="Times New Roman" w:cs="Times New Roman"/>
          <w:sz w:val="24"/>
          <w:szCs w:val="24"/>
        </w:rPr>
        <w:t>õiked 2 ja</w:t>
      </w:r>
      <w:r w:rsidR="000F3A88">
        <w:rPr>
          <w:rFonts w:ascii="Times New Roman" w:hAnsi="Times New Roman" w:cs="Times New Roman"/>
          <w:sz w:val="24"/>
          <w:szCs w:val="24"/>
        </w:rPr>
        <w:t xml:space="preserve"> 3</w:t>
      </w:r>
      <w:r w:rsidR="00A342E8" w:rsidRPr="000E0C1F">
        <w:rPr>
          <w:rFonts w:ascii="Times New Roman" w:hAnsi="Times New Roman" w:cs="Times New Roman"/>
          <w:sz w:val="24"/>
          <w:szCs w:val="24"/>
        </w:rPr>
        <w:t xml:space="preserve"> </w:t>
      </w:r>
      <w:r w:rsidR="006E6458" w:rsidRPr="000E0C1F">
        <w:rPr>
          <w:rFonts w:ascii="Times New Roman" w:hAnsi="Times New Roman" w:cs="Times New Roman"/>
          <w:sz w:val="24"/>
          <w:szCs w:val="24"/>
        </w:rPr>
        <w:t>tunnistatakse kehtetuks;</w:t>
      </w:r>
    </w:p>
    <w:p w14:paraId="23542A69" w14:textId="77777777" w:rsidR="008331E6" w:rsidRDefault="008331E6" w:rsidP="00FA34FF">
      <w:pPr>
        <w:pStyle w:val="Loendilik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DF81B9B" w14:textId="2B5179E0" w:rsidR="00773C9E" w:rsidRPr="008331E6" w:rsidRDefault="008331E6" w:rsidP="00EB5654">
      <w:pPr>
        <w:pStyle w:val="Loendilik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5654">
        <w:rPr>
          <w:rFonts w:ascii="Times New Roman" w:hAnsi="Times New Roman" w:cs="Times New Roman"/>
          <w:b/>
          <w:bCs/>
          <w:sz w:val="24"/>
          <w:szCs w:val="24"/>
        </w:rPr>
        <w:t xml:space="preserve">3) </w:t>
      </w:r>
      <w:r w:rsidR="00773C9E" w:rsidRPr="008331E6">
        <w:rPr>
          <w:rFonts w:ascii="Times New Roman" w:hAnsi="Times New Roman" w:cs="Times New Roman"/>
          <w:sz w:val="24"/>
          <w:szCs w:val="24"/>
        </w:rPr>
        <w:t>paragrahvi 4 lõiget 2 täiendatakse pärast tekstiosa „(ELT L 218, 13.08.2008, lk 30–47),“ tekstiosaga „</w:t>
      </w:r>
      <w:commentRangeStart w:id="4"/>
      <w:r w:rsidR="00773C9E" w:rsidRPr="008331E6">
        <w:rPr>
          <w:rFonts w:ascii="Times New Roman" w:hAnsi="Times New Roman" w:cs="Times New Roman"/>
          <w:sz w:val="24"/>
          <w:szCs w:val="24"/>
        </w:rPr>
        <w:t>Euroopa Parlamendi ja nõukogu määruses (EL) nr 2023/988</w:t>
      </w:r>
      <w:commentRangeEnd w:id="4"/>
      <w:r w:rsidR="005C42AA">
        <w:rPr>
          <w:rStyle w:val="Kommentaariviide"/>
        </w:rPr>
        <w:commentReference w:id="4"/>
      </w:r>
      <w:r w:rsidR="00773C9E" w:rsidRPr="008331E6">
        <w:rPr>
          <w:rFonts w:ascii="Times New Roman" w:hAnsi="Times New Roman" w:cs="Times New Roman"/>
          <w:sz w:val="24"/>
          <w:szCs w:val="24"/>
        </w:rPr>
        <w:t>“;</w:t>
      </w:r>
    </w:p>
    <w:p w14:paraId="2247D271" w14:textId="77777777" w:rsidR="00773C9E" w:rsidRPr="00773C9E" w:rsidRDefault="00773C9E" w:rsidP="00EB5654">
      <w:pPr>
        <w:pStyle w:val="Loendilik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5A3790E1" w14:textId="1EE9630D" w:rsidR="008331E6" w:rsidRDefault="008331E6" w:rsidP="008331E6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5654">
        <w:rPr>
          <w:rFonts w:ascii="Times New Roman" w:hAnsi="Times New Roman" w:cs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4E06" w:rsidRPr="000E0C1F">
        <w:rPr>
          <w:rFonts w:ascii="Times New Roman" w:hAnsi="Times New Roman" w:cs="Times New Roman"/>
          <w:sz w:val="24"/>
          <w:szCs w:val="24"/>
        </w:rPr>
        <w:t>p</w:t>
      </w:r>
      <w:r w:rsidR="0000113A" w:rsidRPr="000E0C1F">
        <w:rPr>
          <w:rFonts w:ascii="Times New Roman" w:hAnsi="Times New Roman" w:cs="Times New Roman"/>
          <w:sz w:val="24"/>
          <w:szCs w:val="24"/>
        </w:rPr>
        <w:t>aragrahv</w:t>
      </w:r>
      <w:r w:rsidR="004B4E06" w:rsidRPr="000E0C1F">
        <w:rPr>
          <w:rFonts w:ascii="Times New Roman" w:hAnsi="Times New Roman" w:cs="Times New Roman"/>
          <w:sz w:val="24"/>
          <w:szCs w:val="24"/>
        </w:rPr>
        <w:t>i</w:t>
      </w:r>
      <w:r w:rsidR="0000113A" w:rsidRPr="000E0C1F">
        <w:rPr>
          <w:rFonts w:ascii="Times New Roman" w:hAnsi="Times New Roman" w:cs="Times New Roman"/>
          <w:sz w:val="24"/>
          <w:szCs w:val="24"/>
        </w:rPr>
        <w:t xml:space="preserve"> 6</w:t>
      </w:r>
      <w:r w:rsidR="00800B94" w:rsidRPr="000E0C1F">
        <w:rPr>
          <w:rFonts w:ascii="Times New Roman" w:hAnsi="Times New Roman" w:cs="Times New Roman"/>
          <w:sz w:val="24"/>
          <w:szCs w:val="24"/>
        </w:rPr>
        <w:t xml:space="preserve"> lõi</w:t>
      </w:r>
      <w:r w:rsidR="008B70A7" w:rsidRPr="000E0C1F">
        <w:rPr>
          <w:rFonts w:ascii="Times New Roman" w:hAnsi="Times New Roman" w:cs="Times New Roman"/>
          <w:sz w:val="24"/>
          <w:szCs w:val="24"/>
        </w:rPr>
        <w:t>ge</w:t>
      </w:r>
      <w:r w:rsidR="00800B94" w:rsidRPr="000E0C1F">
        <w:rPr>
          <w:rFonts w:ascii="Times New Roman" w:hAnsi="Times New Roman" w:cs="Times New Roman"/>
          <w:sz w:val="24"/>
          <w:szCs w:val="24"/>
        </w:rPr>
        <w:t xml:space="preserve"> 3</w:t>
      </w:r>
      <w:r w:rsidR="008B70A7" w:rsidRPr="000E0C1F">
        <w:rPr>
          <w:rFonts w:ascii="Times New Roman" w:hAnsi="Times New Roman" w:cs="Times New Roman"/>
          <w:sz w:val="24"/>
          <w:szCs w:val="24"/>
        </w:rPr>
        <w:t xml:space="preserve"> muudetakse ja sõnastatakse järgmiselt</w:t>
      </w:r>
      <w:r w:rsidR="00AC4052" w:rsidRPr="000E0C1F">
        <w:rPr>
          <w:rFonts w:ascii="Times New Roman" w:hAnsi="Times New Roman" w:cs="Times New Roman"/>
          <w:sz w:val="24"/>
          <w:szCs w:val="24"/>
        </w:rPr>
        <w:t>:</w:t>
      </w:r>
    </w:p>
    <w:p w14:paraId="0FEFF3CD" w14:textId="6C98FE9F" w:rsidR="00271C35" w:rsidRPr="000E0C1F" w:rsidRDefault="008B70A7" w:rsidP="00EB5654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0C1F">
        <w:rPr>
          <w:rFonts w:ascii="Times New Roman" w:hAnsi="Times New Roman" w:cs="Times New Roman"/>
          <w:sz w:val="24"/>
          <w:szCs w:val="24"/>
        </w:rPr>
        <w:t>„(3) Kui käesoleva paragrahvi lõigete 1 ja 2 kohaselt ei ole võimalik toote ohutust eeldada, hinnatakse selle ohutust Euroopa Parlamendi ja nõukogu määruse (EL) nr 2023/988 artiklites 6</w:t>
      </w:r>
      <w:r w:rsidR="008331E6">
        <w:rPr>
          <w:rFonts w:ascii="Times New Roman" w:hAnsi="Times New Roman" w:cs="Times New Roman"/>
          <w:sz w:val="24"/>
          <w:szCs w:val="24"/>
        </w:rPr>
        <w:t>–</w:t>
      </w:r>
      <w:r w:rsidRPr="000E0C1F">
        <w:rPr>
          <w:rFonts w:ascii="Times New Roman" w:hAnsi="Times New Roman" w:cs="Times New Roman"/>
          <w:sz w:val="24"/>
          <w:szCs w:val="24"/>
        </w:rPr>
        <w:t xml:space="preserve">8 </w:t>
      </w:r>
      <w:r w:rsidR="008331E6">
        <w:rPr>
          <w:rFonts w:ascii="Times New Roman" w:hAnsi="Times New Roman" w:cs="Times New Roman"/>
          <w:sz w:val="24"/>
          <w:szCs w:val="24"/>
        </w:rPr>
        <w:t>sätestatud</w:t>
      </w:r>
      <w:r w:rsidRPr="000E0C1F">
        <w:rPr>
          <w:rFonts w:ascii="Times New Roman" w:hAnsi="Times New Roman" w:cs="Times New Roman"/>
          <w:sz w:val="24"/>
          <w:szCs w:val="24"/>
        </w:rPr>
        <w:t xml:space="preserve"> ohutuse hindamise kriteeriumitest</w:t>
      </w:r>
      <w:r w:rsidR="00B76BBB">
        <w:rPr>
          <w:rFonts w:ascii="Times New Roman" w:hAnsi="Times New Roman" w:cs="Times New Roman"/>
          <w:sz w:val="24"/>
          <w:szCs w:val="24"/>
        </w:rPr>
        <w:t xml:space="preserve">, </w:t>
      </w:r>
      <w:commentRangeStart w:id="5"/>
      <w:ins w:id="6" w:author="Merike Koppel JM" w:date="2024-06-19T15:45:00Z">
        <w:r w:rsidR="005B31F8">
          <w:rPr>
            <w:rFonts w:ascii="Times New Roman" w:hAnsi="Times New Roman" w:cs="Times New Roman"/>
            <w:sz w:val="24"/>
            <w:szCs w:val="24"/>
          </w:rPr>
          <w:t>üldisele ohutusnõudele vast</w:t>
        </w:r>
      </w:ins>
      <w:ins w:id="7" w:author="Merike Koppel JM" w:date="2024-06-19T15:46:00Z">
        <w:r w:rsidR="005B31F8">
          <w:rPr>
            <w:rFonts w:ascii="Times New Roman" w:hAnsi="Times New Roman" w:cs="Times New Roman"/>
            <w:sz w:val="24"/>
            <w:szCs w:val="24"/>
          </w:rPr>
          <w:t xml:space="preserve">amise </w:t>
        </w:r>
      </w:ins>
      <w:r w:rsidR="00B76BBB">
        <w:rPr>
          <w:rFonts w:ascii="Times New Roman" w:hAnsi="Times New Roman" w:cs="Times New Roman"/>
          <w:sz w:val="24"/>
          <w:szCs w:val="24"/>
        </w:rPr>
        <w:t>eeldus</w:t>
      </w:r>
      <w:del w:id="8" w:author="Merike Koppel JM" w:date="2024-06-19T15:46:00Z">
        <w:r w:rsidR="00B76BBB" w:rsidDel="005B31F8">
          <w:rPr>
            <w:rFonts w:ascii="Times New Roman" w:hAnsi="Times New Roman" w:cs="Times New Roman"/>
            <w:sz w:val="24"/>
            <w:szCs w:val="24"/>
          </w:rPr>
          <w:delText>t</w:delText>
        </w:r>
      </w:del>
      <w:r w:rsidR="00B76BBB">
        <w:rPr>
          <w:rFonts w:ascii="Times New Roman" w:hAnsi="Times New Roman" w:cs="Times New Roman"/>
          <w:sz w:val="24"/>
          <w:szCs w:val="24"/>
        </w:rPr>
        <w:t>est</w:t>
      </w:r>
      <w:r w:rsidRPr="000E0C1F">
        <w:rPr>
          <w:rFonts w:ascii="Times New Roman" w:hAnsi="Times New Roman" w:cs="Times New Roman"/>
          <w:sz w:val="24"/>
          <w:szCs w:val="24"/>
        </w:rPr>
        <w:t xml:space="preserve"> ja </w:t>
      </w:r>
      <w:ins w:id="9" w:author="Merike Koppel JM" w:date="2024-06-19T15:46:00Z">
        <w:r w:rsidR="005B31F8">
          <w:rPr>
            <w:rFonts w:ascii="Times New Roman" w:hAnsi="Times New Roman" w:cs="Times New Roman"/>
            <w:sz w:val="24"/>
            <w:szCs w:val="24"/>
          </w:rPr>
          <w:t>toote ohutuse hindamisel arvestatavatest lisa</w:t>
        </w:r>
      </w:ins>
      <w:r w:rsidRPr="000E0C1F">
        <w:rPr>
          <w:rFonts w:ascii="Times New Roman" w:hAnsi="Times New Roman" w:cs="Times New Roman"/>
          <w:sz w:val="24"/>
          <w:szCs w:val="24"/>
        </w:rPr>
        <w:t>ele</w:t>
      </w:r>
      <w:commentRangeEnd w:id="5"/>
      <w:r w:rsidR="00067F13">
        <w:rPr>
          <w:rStyle w:val="Kommentaariviide"/>
        </w:rPr>
        <w:commentReference w:id="5"/>
      </w:r>
      <w:r w:rsidRPr="000E0C1F">
        <w:rPr>
          <w:rFonts w:ascii="Times New Roman" w:hAnsi="Times New Roman" w:cs="Times New Roman"/>
          <w:sz w:val="24"/>
          <w:szCs w:val="24"/>
        </w:rPr>
        <w:t>mentidest</w:t>
      </w:r>
      <w:r w:rsidR="008331E6" w:rsidRPr="008331E6">
        <w:rPr>
          <w:rFonts w:ascii="Times New Roman" w:hAnsi="Times New Roman" w:cs="Times New Roman"/>
          <w:sz w:val="24"/>
          <w:szCs w:val="24"/>
        </w:rPr>
        <w:t xml:space="preserve"> </w:t>
      </w:r>
      <w:r w:rsidR="008331E6" w:rsidRPr="000E0C1F">
        <w:rPr>
          <w:rFonts w:ascii="Times New Roman" w:hAnsi="Times New Roman" w:cs="Times New Roman"/>
          <w:sz w:val="24"/>
          <w:szCs w:val="24"/>
        </w:rPr>
        <w:t>lähtudes</w:t>
      </w:r>
      <w:r w:rsidRPr="000E0C1F">
        <w:rPr>
          <w:rFonts w:ascii="Times New Roman" w:hAnsi="Times New Roman" w:cs="Times New Roman"/>
          <w:sz w:val="24"/>
          <w:szCs w:val="24"/>
        </w:rPr>
        <w:t>.</w:t>
      </w:r>
      <w:r w:rsidR="00271C35" w:rsidRPr="000E0C1F">
        <w:rPr>
          <w:rFonts w:ascii="Times New Roman" w:hAnsi="Times New Roman" w:cs="Times New Roman"/>
          <w:sz w:val="24"/>
          <w:szCs w:val="24"/>
        </w:rPr>
        <w:t>“</w:t>
      </w:r>
      <w:r w:rsidR="00AC4052" w:rsidRPr="000E0C1F">
        <w:rPr>
          <w:rFonts w:ascii="Times New Roman" w:hAnsi="Times New Roman" w:cs="Times New Roman"/>
          <w:sz w:val="24"/>
          <w:szCs w:val="24"/>
        </w:rPr>
        <w:t>;</w:t>
      </w:r>
    </w:p>
    <w:p w14:paraId="4078EAE0" w14:textId="77777777" w:rsidR="00271C35" w:rsidRPr="000E0C1F" w:rsidRDefault="00271C35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99945E" w14:textId="61D2C79B" w:rsidR="006910AF" w:rsidRPr="000E0C1F" w:rsidRDefault="008331E6" w:rsidP="00EB5654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5654">
        <w:rPr>
          <w:rFonts w:ascii="Times New Roman" w:hAnsi="Times New Roman" w:cs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66DF" w:rsidRPr="000E0C1F">
        <w:rPr>
          <w:rFonts w:ascii="Times New Roman" w:hAnsi="Times New Roman" w:cs="Times New Roman"/>
          <w:sz w:val="24"/>
          <w:szCs w:val="24"/>
        </w:rPr>
        <w:t>p</w:t>
      </w:r>
      <w:r w:rsidR="00EC62BF" w:rsidRPr="000E0C1F">
        <w:rPr>
          <w:rFonts w:ascii="Times New Roman" w:hAnsi="Times New Roman" w:cs="Times New Roman"/>
          <w:sz w:val="24"/>
          <w:szCs w:val="24"/>
        </w:rPr>
        <w:t xml:space="preserve">aragrahvi 10 </w:t>
      </w:r>
      <w:r w:rsidR="006910AF" w:rsidRPr="000E0C1F">
        <w:rPr>
          <w:rFonts w:ascii="Times New Roman" w:hAnsi="Times New Roman" w:cs="Times New Roman"/>
          <w:sz w:val="24"/>
          <w:szCs w:val="24"/>
        </w:rPr>
        <w:t>l</w:t>
      </w:r>
      <w:r w:rsidR="00C60879" w:rsidRPr="000E0C1F">
        <w:rPr>
          <w:rFonts w:ascii="Times New Roman" w:hAnsi="Times New Roman" w:cs="Times New Roman"/>
          <w:sz w:val="24"/>
          <w:szCs w:val="24"/>
        </w:rPr>
        <w:t>õi</w:t>
      </w:r>
      <w:r>
        <w:rPr>
          <w:rFonts w:ascii="Times New Roman" w:hAnsi="Times New Roman" w:cs="Times New Roman"/>
          <w:sz w:val="24"/>
          <w:szCs w:val="24"/>
        </w:rPr>
        <w:t>k</w:t>
      </w:r>
      <w:r w:rsidR="004B4E06" w:rsidRPr="000E0C1F">
        <w:rPr>
          <w:rFonts w:ascii="Times New Roman" w:hAnsi="Times New Roman" w:cs="Times New Roman"/>
          <w:sz w:val="24"/>
          <w:szCs w:val="24"/>
        </w:rPr>
        <w:t>e</w:t>
      </w:r>
      <w:r w:rsidR="00C60879" w:rsidRPr="000E0C1F">
        <w:rPr>
          <w:rFonts w:ascii="Times New Roman" w:hAnsi="Times New Roman" w:cs="Times New Roman"/>
          <w:sz w:val="24"/>
          <w:szCs w:val="24"/>
        </w:rPr>
        <w:t xml:space="preserve"> 1</w:t>
      </w:r>
      <w:r w:rsidR="004B4E06" w:rsidRPr="000E0C1F">
        <w:rPr>
          <w:rFonts w:ascii="Times New Roman" w:hAnsi="Times New Roman" w:cs="Times New Roman"/>
          <w:sz w:val="24"/>
          <w:szCs w:val="24"/>
        </w:rPr>
        <w:t xml:space="preserve"> teist lauset </w:t>
      </w:r>
      <w:r w:rsidR="00CE1501">
        <w:rPr>
          <w:rFonts w:ascii="Times New Roman" w:hAnsi="Times New Roman" w:cs="Times New Roman"/>
          <w:sz w:val="24"/>
          <w:szCs w:val="24"/>
        </w:rPr>
        <w:t xml:space="preserve">ja lõiget 2 </w:t>
      </w:r>
      <w:r w:rsidR="004B4E06" w:rsidRPr="000E0C1F">
        <w:rPr>
          <w:rFonts w:ascii="Times New Roman" w:hAnsi="Times New Roman" w:cs="Times New Roman"/>
          <w:sz w:val="24"/>
          <w:szCs w:val="24"/>
        </w:rPr>
        <w:t xml:space="preserve">täiendatakse </w:t>
      </w:r>
      <w:r w:rsidR="00C60879" w:rsidRPr="000E0C1F">
        <w:rPr>
          <w:rFonts w:ascii="Times New Roman" w:hAnsi="Times New Roman" w:cs="Times New Roman"/>
          <w:sz w:val="24"/>
          <w:szCs w:val="24"/>
        </w:rPr>
        <w:t>p</w:t>
      </w:r>
      <w:r w:rsidR="00EC62BF" w:rsidRPr="000E0C1F">
        <w:rPr>
          <w:rFonts w:ascii="Times New Roman" w:hAnsi="Times New Roman" w:cs="Times New Roman"/>
          <w:sz w:val="24"/>
          <w:szCs w:val="24"/>
        </w:rPr>
        <w:t xml:space="preserve">ärast </w:t>
      </w:r>
      <w:r w:rsidR="001128C0">
        <w:rPr>
          <w:rFonts w:ascii="Times New Roman" w:hAnsi="Times New Roman" w:cs="Times New Roman"/>
          <w:sz w:val="24"/>
          <w:szCs w:val="24"/>
        </w:rPr>
        <w:t>tekstiosa „</w:t>
      </w:r>
      <w:r w:rsidR="001417BC">
        <w:rPr>
          <w:rFonts w:ascii="Times New Roman" w:hAnsi="Times New Roman" w:cs="Times New Roman"/>
          <w:sz w:val="24"/>
          <w:szCs w:val="24"/>
        </w:rPr>
        <w:t xml:space="preserve">(EL) </w:t>
      </w:r>
      <w:r w:rsidR="00745774" w:rsidRPr="000E0C1F">
        <w:rPr>
          <w:rFonts w:ascii="Times New Roman" w:hAnsi="Times New Roman" w:cs="Times New Roman"/>
          <w:sz w:val="24"/>
          <w:szCs w:val="24"/>
        </w:rPr>
        <w:t>2019/</w:t>
      </w:r>
      <w:del w:id="10" w:author="Merike Koppel JM" w:date="2024-06-21T06:32:00Z">
        <w:r w:rsidR="00CE1501" w:rsidDel="00AF0E22">
          <w:rPr>
            <w:rFonts w:ascii="Times New Roman" w:hAnsi="Times New Roman" w:cs="Times New Roman"/>
            <w:sz w:val="24"/>
            <w:szCs w:val="24"/>
          </w:rPr>
          <w:delText>515</w:delText>
        </w:r>
      </w:del>
      <w:ins w:id="11" w:author="Merike Koppel JM" w:date="2024-06-21T06:32:00Z">
        <w:r w:rsidR="00AF0E22">
          <w:rPr>
            <w:rFonts w:ascii="Times New Roman" w:hAnsi="Times New Roman" w:cs="Times New Roman"/>
            <w:sz w:val="24"/>
            <w:szCs w:val="24"/>
          </w:rPr>
          <w:t>1020</w:t>
        </w:r>
      </w:ins>
      <w:r w:rsidR="003466DF" w:rsidRPr="000E0C1F">
        <w:rPr>
          <w:rFonts w:ascii="Times New Roman" w:hAnsi="Times New Roman" w:cs="Times New Roman"/>
          <w:sz w:val="24"/>
          <w:szCs w:val="24"/>
        </w:rPr>
        <w:t>“</w:t>
      </w:r>
      <w:r w:rsidR="00EC62BF" w:rsidRPr="000E0C1F">
        <w:rPr>
          <w:rFonts w:ascii="Times New Roman" w:hAnsi="Times New Roman" w:cs="Times New Roman"/>
          <w:sz w:val="24"/>
          <w:szCs w:val="24"/>
        </w:rPr>
        <w:t xml:space="preserve"> </w:t>
      </w:r>
      <w:r w:rsidR="00745774" w:rsidRPr="000E0C1F">
        <w:rPr>
          <w:rFonts w:ascii="Times New Roman" w:hAnsi="Times New Roman" w:cs="Times New Roman"/>
          <w:sz w:val="24"/>
          <w:szCs w:val="24"/>
        </w:rPr>
        <w:t>tekst</w:t>
      </w:r>
      <w:r w:rsidR="003466DF" w:rsidRPr="000E0C1F">
        <w:rPr>
          <w:rFonts w:ascii="Times New Roman" w:hAnsi="Times New Roman" w:cs="Times New Roman"/>
          <w:sz w:val="24"/>
          <w:szCs w:val="24"/>
        </w:rPr>
        <w:t>iosa</w:t>
      </w:r>
      <w:r w:rsidR="00834CDE" w:rsidRPr="000E0C1F">
        <w:rPr>
          <w:rFonts w:ascii="Times New Roman" w:hAnsi="Times New Roman" w:cs="Times New Roman"/>
          <w:sz w:val="24"/>
          <w:szCs w:val="24"/>
        </w:rPr>
        <w:t>ga</w:t>
      </w:r>
      <w:r w:rsidR="00EC62BF" w:rsidRPr="000E0C1F">
        <w:rPr>
          <w:rFonts w:ascii="Times New Roman" w:hAnsi="Times New Roman" w:cs="Times New Roman"/>
          <w:sz w:val="24"/>
          <w:szCs w:val="24"/>
        </w:rPr>
        <w:t xml:space="preserve"> „</w:t>
      </w:r>
      <w:r w:rsidR="00745774" w:rsidRPr="000E0C1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 </w:t>
      </w:r>
      <w:r w:rsidR="00EC62BF" w:rsidRPr="000E0C1F">
        <w:rPr>
          <w:rFonts w:ascii="Times New Roman" w:hAnsi="Times New Roman" w:cs="Times New Roman"/>
          <w:sz w:val="24"/>
          <w:szCs w:val="24"/>
        </w:rPr>
        <w:t>(EL) nr 2023/988“</w:t>
      </w:r>
      <w:r w:rsidR="00834CDE" w:rsidRPr="000E0C1F">
        <w:rPr>
          <w:rFonts w:ascii="Times New Roman" w:hAnsi="Times New Roman" w:cs="Times New Roman"/>
          <w:sz w:val="24"/>
          <w:szCs w:val="24"/>
        </w:rPr>
        <w:t>;</w:t>
      </w:r>
    </w:p>
    <w:p w14:paraId="2495A267" w14:textId="77777777" w:rsidR="006910AF" w:rsidRPr="000E0C1F" w:rsidRDefault="006910AF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C8F6A" w14:textId="6662EF95" w:rsidR="00195430" w:rsidRPr="000E0C1F" w:rsidRDefault="00CE1501" w:rsidP="00EB5654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8331E6" w:rsidRPr="00EB565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8331E6">
        <w:rPr>
          <w:rFonts w:ascii="Times New Roman" w:hAnsi="Times New Roman" w:cs="Times New Roman"/>
          <w:sz w:val="24"/>
          <w:szCs w:val="24"/>
        </w:rPr>
        <w:t xml:space="preserve"> </w:t>
      </w:r>
      <w:r w:rsidR="003466DF" w:rsidRPr="000E0C1F">
        <w:rPr>
          <w:rFonts w:ascii="Times New Roman" w:hAnsi="Times New Roman" w:cs="Times New Roman"/>
          <w:sz w:val="24"/>
          <w:szCs w:val="24"/>
        </w:rPr>
        <w:t>seaduse 2. peatüki 2. jao pealkirja</w:t>
      </w:r>
      <w:r w:rsidR="00492DC5" w:rsidRPr="000E0C1F">
        <w:rPr>
          <w:rFonts w:ascii="Times New Roman" w:hAnsi="Times New Roman" w:cs="Times New Roman"/>
          <w:sz w:val="24"/>
          <w:szCs w:val="24"/>
        </w:rPr>
        <w:t xml:space="preserve"> täiendatakse pärast</w:t>
      </w:r>
      <w:r w:rsidR="003466DF" w:rsidRPr="000E0C1F">
        <w:rPr>
          <w:rFonts w:ascii="Times New Roman" w:hAnsi="Times New Roman" w:cs="Times New Roman"/>
          <w:sz w:val="24"/>
          <w:szCs w:val="24"/>
        </w:rPr>
        <w:t xml:space="preserve"> sõna „</w:t>
      </w:r>
      <w:r w:rsidR="00492DC5" w:rsidRPr="000E0C1F">
        <w:rPr>
          <w:rFonts w:ascii="Times New Roman" w:hAnsi="Times New Roman" w:cs="Times New Roman"/>
          <w:sz w:val="24"/>
          <w:szCs w:val="24"/>
        </w:rPr>
        <w:t>Ettevõtja</w:t>
      </w:r>
      <w:r w:rsidR="003466DF" w:rsidRPr="000E0C1F">
        <w:rPr>
          <w:rFonts w:ascii="Times New Roman" w:hAnsi="Times New Roman" w:cs="Times New Roman"/>
          <w:sz w:val="24"/>
          <w:szCs w:val="24"/>
        </w:rPr>
        <w:t xml:space="preserve">“ </w:t>
      </w:r>
      <w:r w:rsidR="005203BC" w:rsidRPr="000E0C1F">
        <w:rPr>
          <w:rFonts w:ascii="Times New Roman" w:hAnsi="Times New Roman" w:cs="Times New Roman"/>
          <w:sz w:val="24"/>
          <w:szCs w:val="24"/>
        </w:rPr>
        <w:t>s</w:t>
      </w:r>
      <w:r w:rsidR="008E0317">
        <w:rPr>
          <w:rFonts w:ascii="Times New Roman" w:hAnsi="Times New Roman" w:cs="Times New Roman"/>
          <w:sz w:val="24"/>
          <w:szCs w:val="24"/>
        </w:rPr>
        <w:t>õn</w:t>
      </w:r>
      <w:r w:rsidR="005203BC" w:rsidRPr="000E0C1F">
        <w:rPr>
          <w:rFonts w:ascii="Times New Roman" w:hAnsi="Times New Roman" w:cs="Times New Roman"/>
          <w:sz w:val="24"/>
          <w:szCs w:val="24"/>
        </w:rPr>
        <w:t>a</w:t>
      </w:r>
      <w:r w:rsidR="008E0317">
        <w:rPr>
          <w:rFonts w:ascii="Times New Roman" w:hAnsi="Times New Roman" w:cs="Times New Roman"/>
          <w:sz w:val="24"/>
          <w:szCs w:val="24"/>
        </w:rPr>
        <w:t>de</w:t>
      </w:r>
      <w:r w:rsidR="005203BC" w:rsidRPr="000E0C1F">
        <w:rPr>
          <w:rFonts w:ascii="Times New Roman" w:hAnsi="Times New Roman" w:cs="Times New Roman"/>
          <w:sz w:val="24"/>
          <w:szCs w:val="24"/>
        </w:rPr>
        <w:t>ga</w:t>
      </w:r>
      <w:r w:rsidR="003466DF" w:rsidRPr="000E0C1F">
        <w:rPr>
          <w:rFonts w:ascii="Times New Roman" w:hAnsi="Times New Roman" w:cs="Times New Roman"/>
          <w:sz w:val="24"/>
          <w:szCs w:val="24"/>
        </w:rPr>
        <w:t xml:space="preserve"> „ja internetipõhise kauplemiskoha pakkuja“</w:t>
      </w:r>
      <w:r w:rsidR="006E6458" w:rsidRPr="000E0C1F">
        <w:rPr>
          <w:rFonts w:ascii="Times New Roman" w:hAnsi="Times New Roman" w:cs="Times New Roman"/>
          <w:sz w:val="24"/>
          <w:szCs w:val="24"/>
        </w:rPr>
        <w:t>;</w:t>
      </w:r>
    </w:p>
    <w:p w14:paraId="2C0E8ABA" w14:textId="77777777" w:rsidR="003466DF" w:rsidRPr="000E0C1F" w:rsidRDefault="003466DF" w:rsidP="00EB5654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AABAB2E" w14:textId="652DC15A" w:rsidR="00195430" w:rsidRPr="000E0C1F" w:rsidRDefault="00CE1501" w:rsidP="00EB5654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8331E6" w:rsidRPr="00EB565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8331E6">
        <w:rPr>
          <w:rFonts w:ascii="Times New Roman" w:hAnsi="Times New Roman" w:cs="Times New Roman"/>
          <w:sz w:val="24"/>
          <w:szCs w:val="24"/>
        </w:rPr>
        <w:t xml:space="preserve"> </w:t>
      </w:r>
      <w:r w:rsidR="00492DC5" w:rsidRPr="000E0C1F">
        <w:rPr>
          <w:rFonts w:ascii="Times New Roman" w:hAnsi="Times New Roman" w:cs="Times New Roman"/>
          <w:sz w:val="24"/>
          <w:szCs w:val="24"/>
        </w:rPr>
        <w:t>p</w:t>
      </w:r>
      <w:r w:rsidR="00185FD3" w:rsidRPr="000E0C1F">
        <w:rPr>
          <w:rFonts w:ascii="Times New Roman" w:hAnsi="Times New Roman" w:cs="Times New Roman"/>
          <w:sz w:val="24"/>
          <w:szCs w:val="24"/>
        </w:rPr>
        <w:t xml:space="preserve">aragrahvi 11 </w:t>
      </w:r>
      <w:r w:rsidR="00492DC5" w:rsidRPr="000E0C1F">
        <w:rPr>
          <w:rFonts w:ascii="Times New Roman" w:hAnsi="Times New Roman" w:cs="Times New Roman"/>
          <w:sz w:val="24"/>
          <w:szCs w:val="24"/>
        </w:rPr>
        <w:t>p</w:t>
      </w:r>
      <w:r w:rsidR="00195430" w:rsidRPr="000E0C1F">
        <w:rPr>
          <w:rFonts w:ascii="Times New Roman" w:hAnsi="Times New Roman" w:cs="Times New Roman"/>
          <w:sz w:val="24"/>
          <w:szCs w:val="24"/>
        </w:rPr>
        <w:t xml:space="preserve">ealkirjas asendatakse sõna „Tootja“ </w:t>
      </w:r>
      <w:r w:rsidR="005203BC" w:rsidRPr="000E0C1F">
        <w:rPr>
          <w:rFonts w:ascii="Times New Roman" w:hAnsi="Times New Roman" w:cs="Times New Roman"/>
          <w:sz w:val="24"/>
          <w:szCs w:val="24"/>
        </w:rPr>
        <w:t>s</w:t>
      </w:r>
      <w:r w:rsidR="00822424">
        <w:rPr>
          <w:rFonts w:ascii="Times New Roman" w:hAnsi="Times New Roman" w:cs="Times New Roman"/>
          <w:sz w:val="24"/>
          <w:szCs w:val="24"/>
        </w:rPr>
        <w:t>õn</w:t>
      </w:r>
      <w:r w:rsidR="005203BC" w:rsidRPr="000E0C1F">
        <w:rPr>
          <w:rFonts w:ascii="Times New Roman" w:hAnsi="Times New Roman" w:cs="Times New Roman"/>
          <w:sz w:val="24"/>
          <w:szCs w:val="24"/>
        </w:rPr>
        <w:t>a</w:t>
      </w:r>
      <w:r w:rsidR="00822424">
        <w:rPr>
          <w:rFonts w:ascii="Times New Roman" w:hAnsi="Times New Roman" w:cs="Times New Roman"/>
          <w:sz w:val="24"/>
          <w:szCs w:val="24"/>
        </w:rPr>
        <w:t>de</w:t>
      </w:r>
      <w:r w:rsidR="005203BC" w:rsidRPr="000E0C1F">
        <w:rPr>
          <w:rFonts w:ascii="Times New Roman" w:hAnsi="Times New Roman" w:cs="Times New Roman"/>
          <w:sz w:val="24"/>
          <w:szCs w:val="24"/>
        </w:rPr>
        <w:t>ga</w:t>
      </w:r>
      <w:r w:rsidR="00195430" w:rsidRPr="000E0C1F">
        <w:rPr>
          <w:rFonts w:ascii="Times New Roman" w:hAnsi="Times New Roman" w:cs="Times New Roman"/>
          <w:sz w:val="24"/>
          <w:szCs w:val="24"/>
        </w:rPr>
        <w:t xml:space="preserve"> „Ettevõtja ja internetipõhise kauplemiskoha pakkuja“</w:t>
      </w:r>
      <w:r w:rsidR="006E6458" w:rsidRPr="000E0C1F">
        <w:rPr>
          <w:rFonts w:ascii="Times New Roman" w:hAnsi="Times New Roman" w:cs="Times New Roman"/>
          <w:sz w:val="24"/>
          <w:szCs w:val="24"/>
        </w:rPr>
        <w:t>;</w:t>
      </w:r>
    </w:p>
    <w:p w14:paraId="514E0A1F" w14:textId="77777777" w:rsidR="00195430" w:rsidRPr="000E0C1F" w:rsidRDefault="00195430" w:rsidP="00EB5654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C5A92F7" w14:textId="143D8502" w:rsidR="008331E6" w:rsidRDefault="00CE1501" w:rsidP="008331E6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8331E6" w:rsidRPr="00EB565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8331E6">
        <w:rPr>
          <w:rFonts w:ascii="Times New Roman" w:hAnsi="Times New Roman" w:cs="Times New Roman"/>
          <w:sz w:val="24"/>
          <w:szCs w:val="24"/>
        </w:rPr>
        <w:t xml:space="preserve"> </w:t>
      </w:r>
      <w:r w:rsidR="006E6458" w:rsidRPr="000E0C1F">
        <w:rPr>
          <w:rFonts w:ascii="Times New Roman" w:hAnsi="Times New Roman" w:cs="Times New Roman"/>
          <w:sz w:val="24"/>
          <w:szCs w:val="24"/>
        </w:rPr>
        <w:t xml:space="preserve">paragrahvi 11 </w:t>
      </w:r>
      <w:r w:rsidR="003466DF" w:rsidRPr="000E0C1F">
        <w:rPr>
          <w:rFonts w:ascii="Times New Roman" w:hAnsi="Times New Roman" w:cs="Times New Roman"/>
          <w:sz w:val="24"/>
          <w:szCs w:val="24"/>
        </w:rPr>
        <w:t>lõige 1 muudetakse ja sõnastatakse järgmiselt</w:t>
      </w:r>
      <w:r w:rsidR="00AC4052" w:rsidRPr="000E0C1F">
        <w:rPr>
          <w:rFonts w:ascii="Times New Roman" w:hAnsi="Times New Roman" w:cs="Times New Roman"/>
          <w:sz w:val="24"/>
          <w:szCs w:val="24"/>
        </w:rPr>
        <w:t>:</w:t>
      </w:r>
    </w:p>
    <w:p w14:paraId="5C5561B7" w14:textId="34976326" w:rsidR="006E5080" w:rsidRDefault="003466DF" w:rsidP="00EB5654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0C1F">
        <w:rPr>
          <w:rFonts w:ascii="Times New Roman" w:hAnsi="Times New Roman" w:cs="Times New Roman"/>
          <w:sz w:val="24"/>
          <w:szCs w:val="24"/>
        </w:rPr>
        <w:t>„</w:t>
      </w:r>
      <w:r w:rsidR="00185FD3" w:rsidRPr="000E0C1F">
        <w:rPr>
          <w:rFonts w:ascii="Times New Roman" w:hAnsi="Times New Roman" w:cs="Times New Roman"/>
          <w:sz w:val="24"/>
          <w:szCs w:val="24"/>
        </w:rPr>
        <w:t>(1) Ettevõtja</w:t>
      </w:r>
      <w:r w:rsidR="001F7CF2">
        <w:rPr>
          <w:rFonts w:ascii="Times New Roman" w:hAnsi="Times New Roman" w:cs="Times New Roman"/>
          <w:sz w:val="24"/>
          <w:szCs w:val="24"/>
        </w:rPr>
        <w:t>le</w:t>
      </w:r>
      <w:r w:rsidR="003A32E5" w:rsidRPr="000E0C1F">
        <w:rPr>
          <w:rFonts w:ascii="Times New Roman" w:hAnsi="Times New Roman" w:cs="Times New Roman"/>
          <w:sz w:val="24"/>
          <w:szCs w:val="24"/>
        </w:rPr>
        <w:t xml:space="preserve"> </w:t>
      </w:r>
      <w:r w:rsidR="00185FD3" w:rsidRPr="000E0C1F">
        <w:rPr>
          <w:rFonts w:ascii="Times New Roman" w:hAnsi="Times New Roman" w:cs="Times New Roman"/>
          <w:sz w:val="24"/>
          <w:szCs w:val="24"/>
        </w:rPr>
        <w:t>kohaldatakse Euroopa Parlamendi ja nõukogu määruse (EL) nr 2023/988 III</w:t>
      </w:r>
      <w:r w:rsidR="00A87F8B">
        <w:rPr>
          <w:rFonts w:ascii="Times New Roman" w:hAnsi="Times New Roman" w:cs="Times New Roman"/>
          <w:sz w:val="24"/>
          <w:szCs w:val="24"/>
        </w:rPr>
        <w:t> </w:t>
      </w:r>
      <w:r w:rsidR="00591E2E" w:rsidRPr="000E0C1F">
        <w:rPr>
          <w:rFonts w:ascii="Times New Roman" w:hAnsi="Times New Roman" w:cs="Times New Roman"/>
          <w:sz w:val="24"/>
          <w:szCs w:val="24"/>
        </w:rPr>
        <w:t xml:space="preserve">peatükis </w:t>
      </w:r>
      <w:del w:id="12" w:author="Merike Koppel JM" w:date="2024-06-19T15:49:00Z">
        <w:r w:rsidR="00185FD3" w:rsidRPr="000E0C1F" w:rsidDel="005B31F8">
          <w:rPr>
            <w:rFonts w:ascii="Times New Roman" w:hAnsi="Times New Roman" w:cs="Times New Roman"/>
            <w:sz w:val="24"/>
            <w:szCs w:val="24"/>
          </w:rPr>
          <w:delText>ja</w:delText>
        </w:r>
      </w:del>
      <w:ins w:id="13" w:author="Merike Koppel JM" w:date="2024-06-19T15:49:00Z">
        <w:r w:rsidR="005B31F8">
          <w:rPr>
            <w:rFonts w:ascii="Times New Roman" w:hAnsi="Times New Roman" w:cs="Times New Roman"/>
            <w:sz w:val="24"/>
            <w:szCs w:val="24"/>
          </w:rPr>
          <w:t>ning</w:t>
        </w:r>
      </w:ins>
      <w:r w:rsidR="00185FD3" w:rsidRPr="000E0C1F">
        <w:rPr>
          <w:rFonts w:ascii="Times New Roman" w:hAnsi="Times New Roman" w:cs="Times New Roman"/>
          <w:sz w:val="24"/>
          <w:szCs w:val="24"/>
        </w:rPr>
        <w:t xml:space="preserve"> </w:t>
      </w:r>
      <w:r w:rsidR="00591E2E" w:rsidRPr="000E0C1F">
        <w:rPr>
          <w:rFonts w:ascii="Times New Roman" w:hAnsi="Times New Roman" w:cs="Times New Roman"/>
          <w:sz w:val="24"/>
          <w:szCs w:val="24"/>
        </w:rPr>
        <w:t xml:space="preserve">internetipõhise kauplemiskoha pakkujale </w:t>
      </w:r>
      <w:r w:rsidR="00185FD3" w:rsidRPr="000E0C1F">
        <w:rPr>
          <w:rFonts w:ascii="Times New Roman" w:hAnsi="Times New Roman" w:cs="Times New Roman"/>
          <w:sz w:val="24"/>
          <w:szCs w:val="24"/>
        </w:rPr>
        <w:t>IV peatükis sätestatud nõudeid.“</w:t>
      </w:r>
      <w:r w:rsidR="00A342E8" w:rsidRPr="000E0C1F">
        <w:rPr>
          <w:rFonts w:ascii="Times New Roman" w:hAnsi="Times New Roman" w:cs="Times New Roman"/>
          <w:sz w:val="24"/>
          <w:szCs w:val="24"/>
        </w:rPr>
        <w:t>;</w:t>
      </w:r>
    </w:p>
    <w:p w14:paraId="734191C0" w14:textId="77777777" w:rsidR="008331E6" w:rsidRDefault="008331E6" w:rsidP="008331E6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FFCE314" w14:textId="073C012B" w:rsidR="006E5080" w:rsidRPr="008331E6" w:rsidRDefault="00CE1501" w:rsidP="00EB5654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8331E6" w:rsidRPr="00EB5654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bookmarkStart w:id="14" w:name="_Hlk156386996"/>
      <w:r w:rsidR="006E5080" w:rsidRPr="008331E6">
        <w:rPr>
          <w:rFonts w:ascii="Times New Roman" w:hAnsi="Times New Roman" w:cs="Times New Roman"/>
          <w:sz w:val="24"/>
          <w:szCs w:val="24"/>
        </w:rPr>
        <w:t>paragrahvi 38</w:t>
      </w:r>
      <w:r w:rsidR="006E5080" w:rsidRPr="008331E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6E5080" w:rsidRPr="00EB5654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bookmarkEnd w:id="14"/>
      <w:r w:rsidR="006E5080" w:rsidRPr="008331E6">
        <w:rPr>
          <w:rFonts w:ascii="Times New Roman" w:hAnsi="Times New Roman" w:cs="Times New Roman"/>
          <w:sz w:val="24"/>
          <w:szCs w:val="24"/>
        </w:rPr>
        <w:t>lõike 1 punkti</w:t>
      </w:r>
      <w:r w:rsidR="00432016">
        <w:rPr>
          <w:rFonts w:ascii="Times New Roman" w:hAnsi="Times New Roman" w:cs="Times New Roman"/>
          <w:sz w:val="24"/>
          <w:szCs w:val="24"/>
        </w:rPr>
        <w:t>st</w:t>
      </w:r>
      <w:r w:rsidR="006E5080" w:rsidRPr="008331E6">
        <w:rPr>
          <w:rFonts w:ascii="Times New Roman" w:hAnsi="Times New Roman" w:cs="Times New Roman"/>
          <w:sz w:val="24"/>
          <w:szCs w:val="24"/>
        </w:rPr>
        <w:t xml:space="preserve"> 1 </w:t>
      </w:r>
      <w:r w:rsidR="00432016" w:rsidRPr="00432016">
        <w:rPr>
          <w:rFonts w:ascii="Times New Roman" w:hAnsi="Times New Roman" w:cs="Times New Roman"/>
          <w:sz w:val="24"/>
          <w:szCs w:val="24"/>
        </w:rPr>
        <w:t xml:space="preserve">jäetakse välja </w:t>
      </w:r>
      <w:r w:rsidR="006E5080" w:rsidRPr="008331E6">
        <w:rPr>
          <w:rFonts w:ascii="Times New Roman" w:hAnsi="Times New Roman" w:cs="Times New Roman"/>
          <w:sz w:val="24"/>
          <w:szCs w:val="24"/>
        </w:rPr>
        <w:t>sõna „esmase“;</w:t>
      </w:r>
    </w:p>
    <w:p w14:paraId="3042FADB" w14:textId="77777777" w:rsidR="009D16F5" w:rsidRPr="000906F7" w:rsidRDefault="009D16F5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327CB9" w14:textId="1926AB4A" w:rsidR="00624668" w:rsidRDefault="00957E0C" w:rsidP="00957E0C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565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E1501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EB5654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E5080" w:rsidRPr="0050241B">
        <w:rPr>
          <w:rFonts w:ascii="Times New Roman" w:hAnsi="Times New Roman" w:cs="Times New Roman"/>
          <w:sz w:val="24"/>
          <w:szCs w:val="24"/>
        </w:rPr>
        <w:t>paragrahvi 38</w:t>
      </w:r>
      <w:r w:rsidR="006E5080" w:rsidRPr="0050241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6E5080" w:rsidRPr="0050241B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 </w:t>
      </w:r>
      <w:r w:rsidR="006E5080" w:rsidRPr="0050241B">
        <w:rPr>
          <w:rFonts w:ascii="Times New Roman" w:hAnsi="Times New Roman" w:cs="Times New Roman"/>
          <w:sz w:val="24"/>
          <w:szCs w:val="24"/>
        </w:rPr>
        <w:t>lõiget 1 täiendatakse punktiga 2</w:t>
      </w:r>
      <w:r w:rsidR="006E5080" w:rsidRPr="0050241B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6E5080" w:rsidRPr="0050241B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42063258" w14:textId="1B68A219" w:rsidR="00044785" w:rsidRPr="0050241B" w:rsidRDefault="006E5080" w:rsidP="00EB5654">
      <w:pPr>
        <w:pStyle w:val="Loendilik"/>
        <w:spacing w:after="0" w:line="240" w:lineRule="auto"/>
        <w:ind w:left="0"/>
        <w:jc w:val="both"/>
      </w:pPr>
      <w:r w:rsidRPr="0050241B">
        <w:rPr>
          <w:rFonts w:ascii="Times New Roman" w:hAnsi="Times New Roman" w:cs="Times New Roman"/>
          <w:sz w:val="24"/>
          <w:szCs w:val="24"/>
        </w:rPr>
        <w:t>„2</w:t>
      </w:r>
      <w:r w:rsidRPr="0050241B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50241B">
        <w:rPr>
          <w:rFonts w:ascii="Times New Roman" w:hAnsi="Times New Roman" w:cs="Times New Roman"/>
          <w:sz w:val="24"/>
          <w:szCs w:val="24"/>
        </w:rPr>
        <w:t>) akrediteeritud akrediteerimisulatuse</w:t>
      </w:r>
      <w:r w:rsidR="000C32BB"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15"/>
      <w:r w:rsidR="00624668">
        <w:rPr>
          <w:rFonts w:ascii="Times New Roman" w:hAnsi="Times New Roman" w:cs="Times New Roman"/>
          <w:sz w:val="24"/>
          <w:szCs w:val="24"/>
        </w:rPr>
        <w:t>muutmise</w:t>
      </w:r>
      <w:ins w:id="16" w:author="Merike Koppel JM" w:date="2024-06-21T06:45:00Z">
        <w:r w:rsidR="00AF4173" w:rsidRPr="00AF4173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AF4173" w:rsidRPr="0050241B">
          <w:rPr>
            <w:rFonts w:ascii="Times New Roman" w:hAnsi="Times New Roman" w:cs="Times New Roman"/>
            <w:sz w:val="24"/>
            <w:szCs w:val="24"/>
          </w:rPr>
          <w:t xml:space="preserve">taotluse </w:t>
        </w:r>
      </w:ins>
      <w:commentRangeEnd w:id="15"/>
      <w:ins w:id="17" w:author="Merike Koppel JM" w:date="2024-06-21T07:01:00Z">
        <w:r w:rsidR="009041D8">
          <w:rPr>
            <w:rStyle w:val="Kommentaariviide"/>
          </w:rPr>
          <w:commentReference w:id="15"/>
        </w:r>
      </w:ins>
      <w:ins w:id="18" w:author="Merike Koppel JM" w:date="2024-06-21T06:45:00Z">
        <w:r w:rsidR="00AF4173" w:rsidRPr="0050241B">
          <w:rPr>
            <w:rFonts w:ascii="Times New Roman" w:hAnsi="Times New Roman" w:cs="Times New Roman"/>
            <w:sz w:val="24"/>
            <w:szCs w:val="24"/>
          </w:rPr>
          <w:t>läbivaatamise eest 100 eurot</w:t>
        </w:r>
      </w:ins>
      <w:r w:rsidR="00432016">
        <w:rPr>
          <w:rFonts w:ascii="Times New Roman" w:hAnsi="Times New Roman" w:cs="Times New Roman"/>
          <w:sz w:val="24"/>
          <w:szCs w:val="24"/>
        </w:rPr>
        <w:t xml:space="preserve">, välja arvatud </w:t>
      </w:r>
      <w:r w:rsidR="007823CF">
        <w:rPr>
          <w:rFonts w:ascii="Times New Roman" w:hAnsi="Times New Roman" w:cs="Times New Roman"/>
          <w:sz w:val="24"/>
          <w:szCs w:val="24"/>
        </w:rPr>
        <w:t>käesoleva lõike punktis</w:t>
      </w:r>
      <w:r w:rsidR="00A87F8B">
        <w:rPr>
          <w:rFonts w:ascii="Times New Roman" w:hAnsi="Times New Roman" w:cs="Times New Roman"/>
          <w:sz w:val="24"/>
          <w:szCs w:val="24"/>
        </w:rPr>
        <w:t> </w:t>
      </w:r>
      <w:r w:rsidR="007823CF">
        <w:rPr>
          <w:rFonts w:ascii="Times New Roman" w:hAnsi="Times New Roman" w:cs="Times New Roman"/>
          <w:sz w:val="24"/>
          <w:szCs w:val="24"/>
        </w:rPr>
        <w:t xml:space="preserve">2 nimetatud </w:t>
      </w:r>
      <w:r w:rsidR="00B57DA9">
        <w:rPr>
          <w:rFonts w:ascii="Times New Roman" w:hAnsi="Times New Roman" w:cs="Times New Roman"/>
          <w:sz w:val="24"/>
          <w:szCs w:val="24"/>
        </w:rPr>
        <w:t>juhul</w:t>
      </w:r>
      <w:del w:id="19" w:author="Merike Koppel JM" w:date="2024-06-21T06:45:00Z">
        <w:r w:rsidR="00432016" w:rsidDel="00AF4173">
          <w:rPr>
            <w:rFonts w:ascii="Times New Roman" w:hAnsi="Times New Roman" w:cs="Times New Roman"/>
            <w:sz w:val="24"/>
            <w:szCs w:val="24"/>
          </w:rPr>
          <w:delText>,</w:delText>
        </w:r>
      </w:del>
      <w:del w:id="20" w:author="Merike Koppel JM" w:date="2024-06-21T06:44:00Z">
        <w:r w:rsidRPr="0050241B" w:rsidDel="00AF4173">
          <w:rPr>
            <w:rFonts w:ascii="Times New Roman" w:hAnsi="Times New Roman" w:cs="Times New Roman"/>
            <w:sz w:val="24"/>
            <w:szCs w:val="24"/>
          </w:rPr>
          <w:delText xml:space="preserve"> taotluse läbivaatamise eest 100 eurot</w:delText>
        </w:r>
      </w:del>
      <w:r w:rsidRPr="0050241B">
        <w:rPr>
          <w:rFonts w:ascii="Times New Roman" w:hAnsi="Times New Roman" w:cs="Times New Roman"/>
          <w:sz w:val="24"/>
          <w:szCs w:val="24"/>
        </w:rPr>
        <w:t>;“;</w:t>
      </w:r>
    </w:p>
    <w:p w14:paraId="4B1A0B26" w14:textId="57A9D7E4" w:rsidR="00AC20D9" w:rsidRPr="00EB5654" w:rsidRDefault="00AC20D9" w:rsidP="00EB5654">
      <w:pPr>
        <w:pStyle w:val="Loendilik"/>
        <w:spacing w:after="0"/>
        <w:ind w:left="0"/>
        <w:rPr>
          <w:rFonts w:ascii="Times New Roman" w:hAnsi="Times New Roman" w:cs="Times New Roman"/>
        </w:rPr>
      </w:pPr>
    </w:p>
    <w:p w14:paraId="0E7C5EE2" w14:textId="024376D1" w:rsidR="00AC20D9" w:rsidRDefault="00624668" w:rsidP="00EB5654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565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E150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EB5654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20D9" w:rsidRPr="000906F7">
        <w:rPr>
          <w:rFonts w:ascii="Times New Roman" w:hAnsi="Times New Roman" w:cs="Times New Roman"/>
          <w:sz w:val="24"/>
          <w:szCs w:val="24"/>
        </w:rPr>
        <w:t>paragrahvi 38</w:t>
      </w:r>
      <w:r w:rsidR="00AC20D9" w:rsidRPr="000906F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C20D9" w:rsidRPr="000906F7">
        <w:rPr>
          <w:rFonts w:ascii="Times New Roman" w:hAnsi="Times New Roman" w:cs="Times New Roman"/>
          <w:sz w:val="24"/>
          <w:szCs w:val="24"/>
        </w:rPr>
        <w:t xml:space="preserve"> lõige 2</w:t>
      </w:r>
      <w:r w:rsidR="00AC20D9">
        <w:rPr>
          <w:rFonts w:ascii="Times New Roman" w:hAnsi="Times New Roman" w:cs="Times New Roman"/>
          <w:sz w:val="24"/>
          <w:szCs w:val="24"/>
        </w:rPr>
        <w:t xml:space="preserve"> tunnistatakse kehtetuks;</w:t>
      </w:r>
    </w:p>
    <w:p w14:paraId="22580DFD" w14:textId="77777777" w:rsidR="00624668" w:rsidRDefault="00624668" w:rsidP="00624668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4C81818" w14:textId="00A24677" w:rsidR="006E5080" w:rsidRPr="00624668" w:rsidRDefault="00624668" w:rsidP="00EB5654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565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E150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EB5654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="006E5080" w:rsidRPr="00624668">
        <w:rPr>
          <w:rFonts w:ascii="Times New Roman" w:hAnsi="Times New Roman" w:cs="Times New Roman"/>
          <w:sz w:val="24"/>
          <w:szCs w:val="24"/>
        </w:rPr>
        <w:t>paragrahvi 38</w:t>
      </w:r>
      <w:r w:rsidR="006E5080" w:rsidRPr="0062466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6E5080" w:rsidRPr="00EB5654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6E5080" w:rsidRPr="00624668">
        <w:rPr>
          <w:rFonts w:ascii="Times New Roman" w:hAnsi="Times New Roman" w:cs="Times New Roman"/>
          <w:sz w:val="24"/>
          <w:szCs w:val="24"/>
        </w:rPr>
        <w:t>lõike 1 teis</w:t>
      </w:r>
      <w:r w:rsidR="00792D86">
        <w:rPr>
          <w:rFonts w:ascii="Times New Roman" w:hAnsi="Times New Roman" w:cs="Times New Roman"/>
          <w:sz w:val="24"/>
          <w:szCs w:val="24"/>
        </w:rPr>
        <w:t>es</w:t>
      </w:r>
      <w:r w:rsidR="006E5080" w:rsidRPr="00624668">
        <w:rPr>
          <w:rFonts w:ascii="Times New Roman" w:hAnsi="Times New Roman" w:cs="Times New Roman"/>
          <w:sz w:val="24"/>
          <w:szCs w:val="24"/>
        </w:rPr>
        <w:t xml:space="preserve"> lause</w:t>
      </w:r>
      <w:r w:rsidR="00792D86">
        <w:rPr>
          <w:rFonts w:ascii="Times New Roman" w:hAnsi="Times New Roman" w:cs="Times New Roman"/>
          <w:sz w:val="24"/>
          <w:szCs w:val="24"/>
        </w:rPr>
        <w:t>s</w:t>
      </w:r>
      <w:r w:rsidR="006E5080" w:rsidRPr="00624668">
        <w:rPr>
          <w:rFonts w:ascii="Times New Roman" w:hAnsi="Times New Roman" w:cs="Times New Roman"/>
          <w:sz w:val="24"/>
          <w:szCs w:val="24"/>
        </w:rPr>
        <w:t xml:space="preserve"> </w:t>
      </w:r>
      <w:r w:rsidR="00792D86">
        <w:rPr>
          <w:rFonts w:ascii="Times New Roman" w:hAnsi="Times New Roman" w:cs="Times New Roman"/>
          <w:sz w:val="24"/>
          <w:szCs w:val="24"/>
        </w:rPr>
        <w:t>ase</w:t>
      </w:r>
      <w:r w:rsidR="006E5080" w:rsidRPr="00624668">
        <w:rPr>
          <w:rFonts w:ascii="Times New Roman" w:hAnsi="Times New Roman" w:cs="Times New Roman"/>
          <w:sz w:val="24"/>
          <w:szCs w:val="24"/>
        </w:rPr>
        <w:t xml:space="preserve">ndatakse </w:t>
      </w:r>
      <w:r w:rsidR="00792D86">
        <w:rPr>
          <w:rFonts w:ascii="Times New Roman" w:hAnsi="Times New Roman" w:cs="Times New Roman"/>
          <w:sz w:val="24"/>
          <w:szCs w:val="24"/>
        </w:rPr>
        <w:t>tekstiosa</w:t>
      </w:r>
      <w:r w:rsidR="006E5080" w:rsidRPr="00624668">
        <w:rPr>
          <w:rFonts w:ascii="Times New Roman" w:hAnsi="Times New Roman" w:cs="Times New Roman"/>
          <w:sz w:val="24"/>
          <w:szCs w:val="24"/>
        </w:rPr>
        <w:t xml:space="preserve"> „</w:t>
      </w:r>
      <w:r w:rsidR="00792D86" w:rsidRPr="00792D86">
        <w:rPr>
          <w:rFonts w:ascii="Times New Roman" w:hAnsi="Times New Roman" w:cs="Times New Roman"/>
          <w:sz w:val="24"/>
          <w:szCs w:val="24"/>
        </w:rPr>
        <w:t xml:space="preserve">ja hindajate (edaspidi </w:t>
      </w:r>
      <w:r w:rsidR="00792D86" w:rsidRPr="00E06975">
        <w:rPr>
          <w:rFonts w:ascii="Times New Roman" w:hAnsi="Times New Roman" w:cs="Times New Roman"/>
          <w:i/>
          <w:iCs/>
          <w:sz w:val="24"/>
          <w:szCs w:val="24"/>
        </w:rPr>
        <w:t>assessor</w:t>
      </w:r>
      <w:r w:rsidR="00792D86" w:rsidRPr="00792D86">
        <w:rPr>
          <w:rFonts w:ascii="Times New Roman" w:hAnsi="Times New Roman" w:cs="Times New Roman"/>
          <w:sz w:val="24"/>
          <w:szCs w:val="24"/>
        </w:rPr>
        <w:t>)</w:t>
      </w:r>
      <w:r w:rsidR="006E5080" w:rsidRPr="00624668">
        <w:rPr>
          <w:rFonts w:ascii="Times New Roman" w:hAnsi="Times New Roman" w:cs="Times New Roman"/>
          <w:sz w:val="24"/>
          <w:szCs w:val="24"/>
        </w:rPr>
        <w:t xml:space="preserve">“ </w:t>
      </w:r>
      <w:r>
        <w:rPr>
          <w:rFonts w:ascii="Times New Roman" w:hAnsi="Times New Roman" w:cs="Times New Roman"/>
          <w:sz w:val="24"/>
          <w:szCs w:val="24"/>
        </w:rPr>
        <w:t>tekstiosaga</w:t>
      </w:r>
      <w:r w:rsidR="006E5080" w:rsidRPr="00624668">
        <w:rPr>
          <w:rFonts w:ascii="Times New Roman" w:hAnsi="Times New Roman" w:cs="Times New Roman"/>
          <w:sz w:val="24"/>
          <w:szCs w:val="24"/>
        </w:rPr>
        <w:t xml:space="preserve"> „,</w:t>
      </w:r>
      <w:r>
        <w:rPr>
          <w:rFonts w:ascii="Times New Roman" w:hAnsi="Times New Roman" w:cs="Times New Roman"/>
          <w:sz w:val="24"/>
          <w:szCs w:val="24"/>
        </w:rPr>
        <w:t> </w:t>
      </w:r>
      <w:commentRangeStart w:id="21"/>
      <w:proofErr w:type="spellStart"/>
      <w:r w:rsidR="00792D86" w:rsidRPr="00792D86">
        <w:rPr>
          <w:rFonts w:ascii="Times New Roman" w:hAnsi="Times New Roman" w:cs="Times New Roman"/>
          <w:sz w:val="24"/>
          <w:szCs w:val="24"/>
        </w:rPr>
        <w:t>akrediteerija</w:t>
      </w:r>
      <w:commentRangeEnd w:id="21"/>
      <w:proofErr w:type="spellEnd"/>
      <w:r w:rsidR="00E50A90">
        <w:rPr>
          <w:rStyle w:val="Kommentaariviide"/>
        </w:rPr>
        <w:commentReference w:id="21"/>
      </w:r>
      <w:r w:rsidR="00792D86" w:rsidRPr="00792D86">
        <w:rPr>
          <w:rFonts w:ascii="Times New Roman" w:hAnsi="Times New Roman" w:cs="Times New Roman"/>
          <w:sz w:val="24"/>
          <w:szCs w:val="24"/>
        </w:rPr>
        <w:t xml:space="preserve"> tunnitasu ja valdkondliku hindaja (edaspidi </w:t>
      </w:r>
      <w:r w:rsidR="00792D86" w:rsidRPr="00E06975">
        <w:rPr>
          <w:rFonts w:ascii="Times New Roman" w:hAnsi="Times New Roman" w:cs="Times New Roman"/>
          <w:i/>
          <w:iCs/>
          <w:sz w:val="24"/>
          <w:szCs w:val="24"/>
        </w:rPr>
        <w:t>erialaassessor</w:t>
      </w:r>
      <w:r w:rsidR="00792D86" w:rsidRPr="00792D86">
        <w:rPr>
          <w:rFonts w:ascii="Times New Roman" w:hAnsi="Times New Roman" w:cs="Times New Roman"/>
          <w:sz w:val="24"/>
          <w:szCs w:val="24"/>
        </w:rPr>
        <w:t>)</w:t>
      </w:r>
      <w:r w:rsidR="006E5080" w:rsidRPr="00624668">
        <w:rPr>
          <w:rFonts w:ascii="Times New Roman" w:hAnsi="Times New Roman" w:cs="Times New Roman"/>
          <w:sz w:val="24"/>
          <w:szCs w:val="24"/>
        </w:rPr>
        <w:t>“;</w:t>
      </w:r>
    </w:p>
    <w:p w14:paraId="672EFF60" w14:textId="77777777" w:rsidR="009D16F5" w:rsidRPr="000906F7" w:rsidRDefault="009D16F5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F921D4" w14:textId="735B64D6" w:rsidR="00792D86" w:rsidRDefault="00624668" w:rsidP="00EB5654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B565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E150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EB5654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2D86" w:rsidRPr="000906F7">
        <w:rPr>
          <w:rFonts w:ascii="Times New Roman" w:hAnsi="Times New Roman" w:cs="Times New Roman"/>
          <w:sz w:val="24"/>
          <w:szCs w:val="24"/>
        </w:rPr>
        <w:t>paragrahvi 38</w:t>
      </w:r>
      <w:r w:rsidR="00792D86" w:rsidRPr="000906F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792D86" w:rsidRPr="000906F7">
        <w:rPr>
          <w:rFonts w:ascii="Times New Roman" w:hAnsi="Times New Roman" w:cs="Times New Roman"/>
          <w:sz w:val="24"/>
          <w:szCs w:val="24"/>
        </w:rPr>
        <w:t xml:space="preserve"> lõike</w:t>
      </w:r>
      <w:r w:rsidR="00792D86">
        <w:rPr>
          <w:rFonts w:ascii="Times New Roman" w:hAnsi="Times New Roman" w:cs="Times New Roman"/>
          <w:sz w:val="24"/>
          <w:szCs w:val="24"/>
        </w:rPr>
        <w:t xml:space="preserve"> 2 esimeses lauses asendatakse sõna „Assessori“ sõnaga „Erialaassessori“;</w:t>
      </w:r>
    </w:p>
    <w:p w14:paraId="7CC4A089" w14:textId="77777777" w:rsidR="00792D86" w:rsidRDefault="00792D86" w:rsidP="00EB5654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AB2E6BA" w14:textId="700B3CB4" w:rsidR="00792D86" w:rsidRDefault="00792D86" w:rsidP="00EB5654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87C1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E1501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287C14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22" w:name="_Hlk166054610"/>
      <w:r w:rsidRPr="000906F7">
        <w:rPr>
          <w:rFonts w:ascii="Times New Roman" w:hAnsi="Times New Roman" w:cs="Times New Roman"/>
          <w:sz w:val="24"/>
          <w:szCs w:val="24"/>
        </w:rPr>
        <w:t>paragrahvi 38</w:t>
      </w:r>
      <w:r w:rsidRPr="000906F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906F7">
        <w:rPr>
          <w:rFonts w:ascii="Times New Roman" w:hAnsi="Times New Roman" w:cs="Times New Roman"/>
          <w:sz w:val="24"/>
          <w:szCs w:val="24"/>
        </w:rPr>
        <w:t xml:space="preserve"> lõike</w:t>
      </w:r>
      <w:r>
        <w:rPr>
          <w:rFonts w:ascii="Times New Roman" w:hAnsi="Times New Roman" w:cs="Times New Roman"/>
          <w:sz w:val="24"/>
          <w:szCs w:val="24"/>
        </w:rPr>
        <w:t xml:space="preserve"> 2 teises lauses asendatakse sõna „assessori“ sõnaga „erialaassessori“;</w:t>
      </w:r>
      <w:bookmarkEnd w:id="22"/>
    </w:p>
    <w:p w14:paraId="67019859" w14:textId="77777777" w:rsidR="00792D86" w:rsidRDefault="00792D86" w:rsidP="00EB5654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2745AA6" w14:textId="29C21B07" w:rsidR="00792D86" w:rsidRPr="00004F11" w:rsidRDefault="00792D86" w:rsidP="00CE1501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87C1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E1501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287C1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AB681C">
        <w:rPr>
          <w:rFonts w:ascii="Times New Roman" w:hAnsi="Times New Roman" w:cs="Times New Roman"/>
          <w:sz w:val="24"/>
          <w:szCs w:val="24"/>
        </w:rPr>
        <w:t> </w:t>
      </w:r>
      <w:r w:rsidR="006E5080" w:rsidRPr="000906F7">
        <w:rPr>
          <w:rFonts w:ascii="Times New Roman" w:hAnsi="Times New Roman" w:cs="Times New Roman"/>
          <w:sz w:val="24"/>
          <w:szCs w:val="24"/>
        </w:rPr>
        <w:t>paragrahvi 38</w:t>
      </w:r>
      <w:r w:rsidR="006E5080" w:rsidRPr="000906F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6E5080" w:rsidRPr="000906F7">
        <w:rPr>
          <w:rFonts w:ascii="Times New Roman" w:hAnsi="Times New Roman" w:cs="Times New Roman"/>
          <w:sz w:val="24"/>
          <w:szCs w:val="24"/>
        </w:rPr>
        <w:t xml:space="preserve"> lõi</w:t>
      </w:r>
      <w:r w:rsidR="00CE1501">
        <w:rPr>
          <w:rFonts w:ascii="Times New Roman" w:hAnsi="Times New Roman" w:cs="Times New Roman"/>
          <w:sz w:val="24"/>
          <w:szCs w:val="24"/>
        </w:rPr>
        <w:t>ge</w:t>
      </w:r>
      <w:del w:id="23" w:author="Merike Koppel JM" w:date="2024-06-21T06:47:00Z">
        <w:r w:rsidR="00CE1501" w:rsidDel="00AF4173">
          <w:rPr>
            <w:rFonts w:ascii="Times New Roman" w:hAnsi="Times New Roman" w:cs="Times New Roman"/>
            <w:sz w:val="24"/>
            <w:szCs w:val="24"/>
          </w:rPr>
          <w:delText>t</w:delText>
        </w:r>
      </w:del>
      <w:r w:rsidR="006E5080" w:rsidRPr="000906F7">
        <w:rPr>
          <w:rFonts w:ascii="Times New Roman" w:hAnsi="Times New Roman" w:cs="Times New Roman"/>
          <w:sz w:val="24"/>
          <w:szCs w:val="24"/>
        </w:rPr>
        <w:t xml:space="preserve"> 3 </w:t>
      </w:r>
      <w:r w:rsidR="00CE1501">
        <w:rPr>
          <w:rFonts w:ascii="Times New Roman" w:hAnsi="Times New Roman" w:cs="Times New Roman"/>
          <w:sz w:val="24"/>
          <w:szCs w:val="24"/>
        </w:rPr>
        <w:t xml:space="preserve">muudetakse ja sõnastatakse järgmiselt: </w:t>
      </w:r>
      <w:r w:rsidR="00CE1501">
        <w:rPr>
          <w:rFonts w:ascii="Times New Roman" w:hAnsi="Times New Roman" w:cs="Times New Roman"/>
          <w:sz w:val="24"/>
          <w:szCs w:val="24"/>
        </w:rPr>
        <w:br/>
        <w:t>„</w:t>
      </w:r>
      <w:r w:rsidR="00CE1501" w:rsidRPr="00004F11">
        <w:rPr>
          <w:rFonts w:ascii="Times New Roman" w:hAnsi="Times New Roman" w:cs="Times New Roman"/>
          <w:sz w:val="24"/>
          <w:szCs w:val="24"/>
        </w:rPr>
        <w:t xml:space="preserve">(3) </w:t>
      </w:r>
      <w:proofErr w:type="spellStart"/>
      <w:r w:rsidR="00CE1501" w:rsidRPr="00004F11">
        <w:rPr>
          <w:rFonts w:ascii="Times New Roman" w:hAnsi="Times New Roman" w:cs="Times New Roman"/>
          <w:sz w:val="24"/>
          <w:szCs w:val="24"/>
        </w:rPr>
        <w:t>Akrediteerija</w:t>
      </w:r>
      <w:proofErr w:type="spellEnd"/>
      <w:r w:rsidR="00CE1501" w:rsidRPr="00004F11">
        <w:rPr>
          <w:rFonts w:ascii="Times New Roman" w:hAnsi="Times New Roman" w:cs="Times New Roman"/>
          <w:sz w:val="24"/>
          <w:szCs w:val="24"/>
        </w:rPr>
        <w:t xml:space="preserve"> tunnitasu suurus on kuni 20-kordne töölepingu seaduse § 29 lõike 5 kohaselt kehtestatud tunnitasu alammäär. Eesti akrediteerimisasutus kehtestab igal aastal </w:t>
      </w:r>
      <w:proofErr w:type="spellStart"/>
      <w:r w:rsidR="00CE1501" w:rsidRPr="00004F11">
        <w:rPr>
          <w:rFonts w:ascii="Times New Roman" w:hAnsi="Times New Roman" w:cs="Times New Roman"/>
          <w:sz w:val="24"/>
          <w:szCs w:val="24"/>
        </w:rPr>
        <w:t>akrediteerija</w:t>
      </w:r>
      <w:proofErr w:type="spellEnd"/>
      <w:r w:rsidR="00CE1501" w:rsidRPr="00004F11">
        <w:rPr>
          <w:rFonts w:ascii="Times New Roman" w:hAnsi="Times New Roman" w:cs="Times New Roman"/>
          <w:sz w:val="24"/>
          <w:szCs w:val="24"/>
        </w:rPr>
        <w:t xml:space="preserve"> tunnitasu konkreetse määra. Käesolevas lõikes sätestatut ei kohaldata akrediteerimisse kaasatud erialaassessori tasu suhtes.</w:t>
      </w:r>
      <w:del w:id="24" w:author="Merike Koppel JM" w:date="2024-06-19T15:54:00Z">
        <w:r w:rsidR="00CE1501" w:rsidRPr="00004F11" w:rsidDel="00DA74D1">
          <w:rPr>
            <w:rFonts w:ascii="Times New Roman" w:hAnsi="Times New Roman" w:cs="Times New Roman"/>
            <w:sz w:val="24"/>
            <w:szCs w:val="24"/>
          </w:rPr>
          <w:delText>"</w:delText>
        </w:r>
      </w:del>
      <w:ins w:id="25" w:author="Merike Koppel JM" w:date="2024-06-19T15:54:00Z">
        <w:r w:rsidR="00DA74D1">
          <w:rPr>
            <w:rFonts w:ascii="Times New Roman" w:hAnsi="Times New Roman" w:cs="Times New Roman"/>
            <w:sz w:val="24"/>
            <w:szCs w:val="24"/>
          </w:rPr>
          <w:t>“</w:t>
        </w:r>
      </w:ins>
      <w:r w:rsidR="00CE1501" w:rsidRPr="00004F11">
        <w:rPr>
          <w:rFonts w:ascii="Times New Roman" w:hAnsi="Times New Roman" w:cs="Times New Roman"/>
          <w:sz w:val="24"/>
          <w:szCs w:val="24"/>
        </w:rPr>
        <w:t>;</w:t>
      </w:r>
    </w:p>
    <w:p w14:paraId="368386E2" w14:textId="77777777" w:rsidR="00CE1501" w:rsidRDefault="00CE1501" w:rsidP="00CE1501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A91AE0C" w14:textId="1C85E7D2" w:rsidR="00792D86" w:rsidRPr="00624668" w:rsidRDefault="00792D86" w:rsidP="00792D86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87C1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E1501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287C14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2D86">
        <w:rPr>
          <w:rFonts w:ascii="Times New Roman" w:hAnsi="Times New Roman" w:cs="Times New Roman"/>
          <w:sz w:val="24"/>
          <w:szCs w:val="24"/>
        </w:rPr>
        <w:t>paragrahvi 38</w:t>
      </w:r>
      <w:r w:rsidRPr="00287C1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92D86">
        <w:rPr>
          <w:rFonts w:ascii="Times New Roman" w:hAnsi="Times New Roman" w:cs="Times New Roman"/>
          <w:sz w:val="24"/>
          <w:szCs w:val="24"/>
        </w:rPr>
        <w:t xml:space="preserve"> lõike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92D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esimes</w:t>
      </w:r>
      <w:r w:rsidRPr="00792D86">
        <w:rPr>
          <w:rFonts w:ascii="Times New Roman" w:hAnsi="Times New Roman" w:cs="Times New Roman"/>
          <w:sz w:val="24"/>
          <w:szCs w:val="24"/>
        </w:rPr>
        <w:t>es</w:t>
      </w:r>
      <w:r w:rsidR="006F6766">
        <w:rPr>
          <w:rFonts w:ascii="Times New Roman" w:hAnsi="Times New Roman" w:cs="Times New Roman"/>
          <w:sz w:val="24"/>
          <w:szCs w:val="24"/>
        </w:rPr>
        <w:t>t</w:t>
      </w:r>
      <w:r w:rsidRPr="00792D86">
        <w:rPr>
          <w:rFonts w:ascii="Times New Roman" w:hAnsi="Times New Roman" w:cs="Times New Roman"/>
          <w:sz w:val="24"/>
          <w:szCs w:val="24"/>
        </w:rPr>
        <w:t xml:space="preserve"> lauses</w:t>
      </w:r>
      <w:r w:rsidR="006F6766">
        <w:rPr>
          <w:rFonts w:ascii="Times New Roman" w:hAnsi="Times New Roman" w:cs="Times New Roman"/>
          <w:sz w:val="24"/>
          <w:szCs w:val="24"/>
        </w:rPr>
        <w:t>t</w:t>
      </w:r>
      <w:r w:rsidRPr="00792D86">
        <w:rPr>
          <w:rFonts w:ascii="Times New Roman" w:hAnsi="Times New Roman" w:cs="Times New Roman"/>
          <w:sz w:val="24"/>
          <w:szCs w:val="24"/>
        </w:rPr>
        <w:t xml:space="preserve"> </w:t>
      </w:r>
      <w:r w:rsidR="006A5C34">
        <w:rPr>
          <w:rFonts w:ascii="Times New Roman" w:hAnsi="Times New Roman" w:cs="Times New Roman"/>
          <w:sz w:val="24"/>
          <w:szCs w:val="24"/>
        </w:rPr>
        <w:t>jäe</w:t>
      </w:r>
      <w:r w:rsidRPr="00792D86">
        <w:rPr>
          <w:rFonts w:ascii="Times New Roman" w:hAnsi="Times New Roman" w:cs="Times New Roman"/>
          <w:sz w:val="24"/>
          <w:szCs w:val="24"/>
        </w:rPr>
        <w:t>takse</w:t>
      </w:r>
      <w:r w:rsidR="006A5C34">
        <w:rPr>
          <w:rFonts w:ascii="Times New Roman" w:hAnsi="Times New Roman" w:cs="Times New Roman"/>
          <w:sz w:val="24"/>
          <w:szCs w:val="24"/>
        </w:rPr>
        <w:t xml:space="preserve"> välja</w:t>
      </w:r>
      <w:r w:rsidRPr="00792D86">
        <w:rPr>
          <w:rFonts w:ascii="Times New Roman" w:hAnsi="Times New Roman" w:cs="Times New Roman"/>
          <w:sz w:val="24"/>
          <w:szCs w:val="24"/>
        </w:rPr>
        <w:t xml:space="preserve"> sõna „assessori“</w:t>
      </w:r>
      <w:r w:rsidR="006A5C34">
        <w:rPr>
          <w:rFonts w:ascii="Times New Roman" w:hAnsi="Times New Roman" w:cs="Times New Roman"/>
          <w:sz w:val="24"/>
          <w:szCs w:val="24"/>
        </w:rPr>
        <w:t>;</w:t>
      </w:r>
    </w:p>
    <w:p w14:paraId="26ED354E" w14:textId="4D498356" w:rsidR="00792D86" w:rsidRPr="000E0C1F" w:rsidRDefault="00792D86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834D46" w14:textId="581B2B25" w:rsidR="005746F5" w:rsidRDefault="00CE1501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="00624668" w:rsidRPr="00EB565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624668">
        <w:rPr>
          <w:rFonts w:ascii="Times New Roman" w:hAnsi="Times New Roman" w:cs="Times New Roman"/>
          <w:sz w:val="24"/>
          <w:szCs w:val="24"/>
        </w:rPr>
        <w:t xml:space="preserve"> p</w:t>
      </w:r>
      <w:r w:rsidR="00866065" w:rsidRPr="000E0C1F">
        <w:rPr>
          <w:rFonts w:ascii="Times New Roman" w:hAnsi="Times New Roman" w:cs="Times New Roman"/>
          <w:sz w:val="24"/>
          <w:szCs w:val="24"/>
        </w:rPr>
        <w:t xml:space="preserve">aragrahvi 49 </w:t>
      </w:r>
      <w:r w:rsidR="00BF4E0D" w:rsidRPr="000E0C1F">
        <w:rPr>
          <w:rFonts w:ascii="Times New Roman" w:hAnsi="Times New Roman" w:cs="Times New Roman"/>
          <w:sz w:val="24"/>
          <w:szCs w:val="24"/>
        </w:rPr>
        <w:t>l</w:t>
      </w:r>
      <w:r w:rsidR="003466DF" w:rsidRPr="000E0C1F">
        <w:rPr>
          <w:rFonts w:ascii="Times New Roman" w:hAnsi="Times New Roman" w:cs="Times New Roman"/>
          <w:sz w:val="24"/>
          <w:szCs w:val="24"/>
        </w:rPr>
        <w:t>õi</w:t>
      </w:r>
      <w:r w:rsidR="005203BC" w:rsidRPr="000E0C1F">
        <w:rPr>
          <w:rFonts w:ascii="Times New Roman" w:hAnsi="Times New Roman" w:cs="Times New Roman"/>
          <w:sz w:val="24"/>
          <w:szCs w:val="24"/>
        </w:rPr>
        <w:t>ge</w:t>
      </w:r>
      <w:r w:rsidR="003466DF" w:rsidRPr="000E0C1F">
        <w:rPr>
          <w:rFonts w:ascii="Times New Roman" w:hAnsi="Times New Roman" w:cs="Times New Roman"/>
          <w:sz w:val="24"/>
          <w:szCs w:val="24"/>
        </w:rPr>
        <w:t xml:space="preserve"> 1</w:t>
      </w:r>
      <w:r w:rsidR="005746F5">
        <w:rPr>
          <w:rFonts w:ascii="Times New Roman" w:hAnsi="Times New Roman" w:cs="Times New Roman"/>
          <w:sz w:val="24"/>
          <w:szCs w:val="24"/>
        </w:rPr>
        <w:t xml:space="preserve"> muudetakse ja sõnastatakse järgmiselt:</w:t>
      </w:r>
    </w:p>
    <w:p w14:paraId="59773CAE" w14:textId="292D1CED" w:rsidR="005746F5" w:rsidRDefault="005746F5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„(1) </w:t>
      </w:r>
      <w:r w:rsidRPr="005746F5">
        <w:rPr>
          <w:rFonts w:ascii="Times New Roman" w:hAnsi="Times New Roman" w:cs="Times New Roman"/>
          <w:sz w:val="24"/>
          <w:szCs w:val="24"/>
        </w:rPr>
        <w:t>Toodete turujärelevalvet korraldatakse ja tehakse harmoneeritud valdkonnas Euroopa Parlamendi ja nõukogu määruse (EL) 2019/1020</w:t>
      </w:r>
      <w:r w:rsidR="00E3694B"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26"/>
      <w:del w:id="27" w:author="Merike Koppel JM" w:date="2024-06-21T06:50:00Z">
        <w:r w:rsidR="00E3694B" w:rsidDel="00AF4173">
          <w:rPr>
            <w:rFonts w:ascii="Times New Roman" w:hAnsi="Times New Roman" w:cs="Times New Roman"/>
            <w:sz w:val="24"/>
            <w:szCs w:val="24"/>
          </w:rPr>
          <w:delText>peatükkide</w:delText>
        </w:r>
        <w:r w:rsidRPr="005746F5" w:rsidDel="00AF4173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Pr="005746F5">
        <w:rPr>
          <w:rFonts w:ascii="Times New Roman" w:hAnsi="Times New Roman" w:cs="Times New Roman"/>
          <w:sz w:val="24"/>
          <w:szCs w:val="24"/>
        </w:rPr>
        <w:t>IV–VIII</w:t>
      </w:r>
      <w:ins w:id="28" w:author="Merike Koppel JM" w:date="2024-06-21T06:51:00Z">
        <w:r w:rsidR="00AF4173">
          <w:rPr>
            <w:rFonts w:ascii="Times New Roman" w:hAnsi="Times New Roman" w:cs="Times New Roman"/>
            <w:sz w:val="24"/>
            <w:szCs w:val="24"/>
          </w:rPr>
          <w:t xml:space="preserve"> peatüki</w:t>
        </w:r>
      </w:ins>
      <w:ins w:id="29" w:author="Merike Koppel JM" w:date="2024-06-19T15:55:00Z">
        <w:r w:rsidR="00DA74D1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commentRangeEnd w:id="26"/>
      <w:ins w:id="30" w:author="Merike Koppel JM" w:date="2024-06-21T06:52:00Z">
        <w:r w:rsidR="00AF4173">
          <w:rPr>
            <w:rStyle w:val="Kommentaariviide"/>
          </w:rPr>
          <w:commentReference w:id="26"/>
        </w:r>
      </w:ins>
      <w:ins w:id="31" w:author="Merike Koppel JM" w:date="2024-06-19T15:55:00Z">
        <w:r w:rsidR="00DA74D1">
          <w:rPr>
            <w:rFonts w:ascii="Times New Roman" w:hAnsi="Times New Roman" w:cs="Times New Roman"/>
            <w:sz w:val="24"/>
            <w:szCs w:val="24"/>
          </w:rPr>
          <w:t>kohaselt ning</w:t>
        </w:r>
      </w:ins>
      <w:del w:id="32" w:author="Merike Koppel JM" w:date="2024-06-19T15:55:00Z">
        <w:r w:rsidDel="00DA74D1">
          <w:rPr>
            <w:rFonts w:ascii="Times New Roman" w:hAnsi="Times New Roman" w:cs="Times New Roman"/>
            <w:sz w:val="24"/>
            <w:szCs w:val="24"/>
          </w:rPr>
          <w:delText>,</w:delText>
        </w:r>
      </w:del>
      <w:r w:rsidRPr="005746F5">
        <w:rPr>
          <w:rFonts w:ascii="Times New Roman" w:hAnsi="Times New Roman" w:cs="Times New Roman"/>
          <w:sz w:val="24"/>
          <w:szCs w:val="24"/>
        </w:rPr>
        <w:t xml:space="preserve"> </w:t>
      </w:r>
      <w:r w:rsidRPr="000E0C1F">
        <w:rPr>
          <w:rFonts w:ascii="Times New Roman" w:hAnsi="Times New Roman" w:cs="Times New Roman"/>
          <w:sz w:val="24"/>
          <w:szCs w:val="24"/>
        </w:rPr>
        <w:t xml:space="preserve">harmoneerimata valdkonnas Euroopa Parlamendi ja nõukogu määruse (EL) nr 2023/988 </w:t>
      </w:r>
      <w:del w:id="33" w:author="Merike Koppel JM" w:date="2024-06-21T06:52:00Z">
        <w:r w:rsidR="00E3694B" w:rsidDel="00AF4173">
          <w:rPr>
            <w:rFonts w:ascii="Times New Roman" w:hAnsi="Times New Roman" w:cs="Times New Roman"/>
            <w:sz w:val="24"/>
            <w:szCs w:val="24"/>
          </w:rPr>
          <w:delText xml:space="preserve">peatükkide </w:delText>
        </w:r>
      </w:del>
      <w:r w:rsidRPr="000E0C1F">
        <w:rPr>
          <w:rFonts w:ascii="Times New Roman" w:hAnsi="Times New Roman" w:cs="Times New Roman"/>
          <w:sz w:val="24"/>
          <w:szCs w:val="24"/>
        </w:rPr>
        <w:t>V ja VII</w:t>
      </w:r>
      <w:r w:rsidRPr="005746F5">
        <w:rPr>
          <w:rFonts w:ascii="Times New Roman" w:hAnsi="Times New Roman" w:cs="Times New Roman"/>
          <w:sz w:val="24"/>
          <w:szCs w:val="24"/>
        </w:rPr>
        <w:t xml:space="preserve"> </w:t>
      </w:r>
      <w:ins w:id="34" w:author="Merike Koppel JM" w:date="2024-06-21T06:52:00Z">
        <w:r w:rsidR="00AF4173">
          <w:rPr>
            <w:rFonts w:ascii="Times New Roman" w:hAnsi="Times New Roman" w:cs="Times New Roman"/>
            <w:sz w:val="24"/>
            <w:szCs w:val="24"/>
          </w:rPr>
          <w:t xml:space="preserve">peatüki </w:t>
        </w:r>
      </w:ins>
      <w:del w:id="35" w:author="Merike Koppel JM" w:date="2024-06-19T15:55:00Z">
        <w:r w:rsidRPr="005746F5" w:rsidDel="00DA74D1">
          <w:rPr>
            <w:rFonts w:ascii="Times New Roman" w:hAnsi="Times New Roman" w:cs="Times New Roman"/>
            <w:sz w:val="24"/>
            <w:szCs w:val="24"/>
          </w:rPr>
          <w:delText>ja</w:delText>
        </w:r>
      </w:del>
      <w:ins w:id="36" w:author="Merike Koppel JM" w:date="2024-06-19T15:55:00Z">
        <w:r w:rsidR="00DA74D1">
          <w:rPr>
            <w:rFonts w:ascii="Times New Roman" w:hAnsi="Times New Roman" w:cs="Times New Roman"/>
            <w:sz w:val="24"/>
            <w:szCs w:val="24"/>
          </w:rPr>
          <w:t>ning</w:t>
        </w:r>
      </w:ins>
      <w:r w:rsidRPr="005746F5">
        <w:rPr>
          <w:rFonts w:ascii="Times New Roman" w:hAnsi="Times New Roman" w:cs="Times New Roman"/>
          <w:sz w:val="24"/>
          <w:szCs w:val="24"/>
        </w:rPr>
        <w:t xml:space="preserve"> käesoleva seaduse kohaselt.</w:t>
      </w:r>
      <w:r>
        <w:rPr>
          <w:rFonts w:ascii="Times New Roman" w:hAnsi="Times New Roman" w:cs="Times New Roman"/>
          <w:sz w:val="24"/>
          <w:szCs w:val="24"/>
        </w:rPr>
        <w:t>“;</w:t>
      </w:r>
    </w:p>
    <w:p w14:paraId="37F7680A" w14:textId="77777777" w:rsidR="00A342E8" w:rsidRDefault="00A342E8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440092" w14:textId="369D47F2" w:rsidR="00C53CB7" w:rsidRDefault="00CE1501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="00E84638" w:rsidRPr="00287C1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E84638">
        <w:rPr>
          <w:rFonts w:ascii="Times New Roman" w:hAnsi="Times New Roman" w:cs="Times New Roman"/>
          <w:sz w:val="24"/>
          <w:szCs w:val="24"/>
        </w:rPr>
        <w:t xml:space="preserve"> p</w:t>
      </w:r>
      <w:r w:rsidR="00C53CB7">
        <w:rPr>
          <w:rFonts w:ascii="Times New Roman" w:hAnsi="Times New Roman" w:cs="Times New Roman"/>
          <w:sz w:val="24"/>
          <w:szCs w:val="24"/>
        </w:rPr>
        <w:t>aragrahvi 50 lõi</w:t>
      </w:r>
      <w:r w:rsidR="007C7647">
        <w:rPr>
          <w:rFonts w:ascii="Times New Roman" w:hAnsi="Times New Roman" w:cs="Times New Roman"/>
          <w:sz w:val="24"/>
          <w:szCs w:val="24"/>
        </w:rPr>
        <w:t>k</w:t>
      </w:r>
      <w:r w:rsidR="00C53CB7">
        <w:rPr>
          <w:rFonts w:ascii="Times New Roman" w:hAnsi="Times New Roman" w:cs="Times New Roman"/>
          <w:sz w:val="24"/>
          <w:szCs w:val="24"/>
        </w:rPr>
        <w:t>e 5 punktis 3 asendatakse sõna „raadioseade“ sõnaga „raadioseadmed“</w:t>
      </w:r>
      <w:r w:rsidR="007C170C">
        <w:rPr>
          <w:rFonts w:ascii="Times New Roman" w:hAnsi="Times New Roman" w:cs="Times New Roman"/>
          <w:sz w:val="24"/>
          <w:szCs w:val="24"/>
        </w:rPr>
        <w:t>;</w:t>
      </w:r>
    </w:p>
    <w:p w14:paraId="380E8BB9" w14:textId="77777777" w:rsidR="008B3CA6" w:rsidRDefault="008B3CA6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788E10" w14:textId="0E582284" w:rsidR="008B3CA6" w:rsidRDefault="00CE1501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="00E84638" w:rsidRPr="00287C1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E84638">
        <w:rPr>
          <w:rFonts w:ascii="Times New Roman" w:hAnsi="Times New Roman" w:cs="Times New Roman"/>
          <w:sz w:val="24"/>
          <w:szCs w:val="24"/>
        </w:rPr>
        <w:t xml:space="preserve"> p</w:t>
      </w:r>
      <w:r w:rsidR="008B3CA6">
        <w:rPr>
          <w:rFonts w:ascii="Times New Roman" w:hAnsi="Times New Roman" w:cs="Times New Roman"/>
          <w:sz w:val="24"/>
          <w:szCs w:val="24"/>
        </w:rPr>
        <w:t>aragrahvi 50 lõi</w:t>
      </w:r>
      <w:r w:rsidR="007C7647">
        <w:rPr>
          <w:rFonts w:ascii="Times New Roman" w:hAnsi="Times New Roman" w:cs="Times New Roman"/>
          <w:sz w:val="24"/>
          <w:szCs w:val="24"/>
        </w:rPr>
        <w:t>k</w:t>
      </w:r>
      <w:r w:rsidR="008B3CA6">
        <w:rPr>
          <w:rFonts w:ascii="Times New Roman" w:hAnsi="Times New Roman" w:cs="Times New Roman"/>
          <w:sz w:val="24"/>
          <w:szCs w:val="24"/>
        </w:rPr>
        <w:t>e 5 punktis 11 asendatakse tekstiosa „</w:t>
      </w:r>
      <w:r w:rsidR="008B3CA6" w:rsidRPr="008B3CA6">
        <w:rPr>
          <w:rFonts w:ascii="Times New Roman" w:hAnsi="Times New Roman" w:cs="Times New Roman"/>
          <w:sz w:val="24"/>
          <w:szCs w:val="24"/>
        </w:rPr>
        <w:t>kodumasinad, soojusseadmed ja seadised</w:t>
      </w:r>
      <w:r w:rsidR="008B3CA6">
        <w:rPr>
          <w:rFonts w:ascii="Times New Roman" w:hAnsi="Times New Roman" w:cs="Times New Roman"/>
          <w:sz w:val="24"/>
          <w:szCs w:val="24"/>
        </w:rPr>
        <w:t>“ tekstiosaga „energiamõjuga tooted“</w:t>
      </w:r>
      <w:r w:rsidR="007C170C">
        <w:rPr>
          <w:rFonts w:ascii="Times New Roman" w:hAnsi="Times New Roman" w:cs="Times New Roman"/>
          <w:sz w:val="24"/>
          <w:szCs w:val="24"/>
        </w:rPr>
        <w:t>;</w:t>
      </w:r>
    </w:p>
    <w:p w14:paraId="1ED3C1BD" w14:textId="77777777" w:rsidR="00BA25BC" w:rsidRDefault="00BA25BC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31C791" w14:textId="4F0B8CF0" w:rsidR="00BA25BC" w:rsidRDefault="00CE1501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BA25BC" w:rsidRPr="00B1753D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BA25BC">
        <w:rPr>
          <w:rFonts w:ascii="Times New Roman" w:hAnsi="Times New Roman" w:cs="Times New Roman"/>
          <w:sz w:val="24"/>
          <w:szCs w:val="24"/>
        </w:rPr>
        <w:t xml:space="preserve"> paragrahvi 53</w:t>
      </w:r>
      <w:r w:rsidR="00BA25BC" w:rsidRPr="00B1753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BA25BC">
        <w:rPr>
          <w:rFonts w:ascii="Times New Roman" w:hAnsi="Times New Roman" w:cs="Times New Roman"/>
          <w:sz w:val="24"/>
          <w:szCs w:val="24"/>
        </w:rPr>
        <w:t xml:space="preserve"> lõiget 2 täiendatakse pärast tekstiosa „</w:t>
      </w:r>
      <w:r w:rsidR="00BA25BC" w:rsidRPr="00BA25BC">
        <w:rPr>
          <w:rFonts w:ascii="Times New Roman" w:hAnsi="Times New Roman" w:cs="Times New Roman"/>
          <w:sz w:val="24"/>
          <w:szCs w:val="24"/>
        </w:rPr>
        <w:t>lõikes 4</w:t>
      </w:r>
      <w:r w:rsidR="00BA25BC">
        <w:rPr>
          <w:rFonts w:ascii="Times New Roman" w:hAnsi="Times New Roman" w:cs="Times New Roman"/>
          <w:sz w:val="24"/>
          <w:szCs w:val="24"/>
        </w:rPr>
        <w:t>“ tekstiosaga „</w:t>
      </w:r>
      <w:del w:id="37" w:author="Merike Koppel JM" w:date="2024-06-19T15:56:00Z">
        <w:r w:rsidR="00BA25BC" w:rsidDel="00DA74D1">
          <w:rPr>
            <w:rFonts w:ascii="Times New Roman" w:hAnsi="Times New Roman" w:cs="Times New Roman"/>
            <w:sz w:val="24"/>
            <w:szCs w:val="24"/>
          </w:rPr>
          <w:delText>ja</w:delText>
        </w:r>
      </w:del>
      <w:ins w:id="38" w:author="Merike Koppel JM" w:date="2024-06-19T15:56:00Z">
        <w:r w:rsidR="00DA74D1">
          <w:rPr>
            <w:rFonts w:ascii="Times New Roman" w:hAnsi="Times New Roman" w:cs="Times New Roman"/>
            <w:sz w:val="24"/>
            <w:szCs w:val="24"/>
          </w:rPr>
          <w:t>ning</w:t>
        </w:r>
      </w:ins>
      <w:r w:rsidR="00BA25BC">
        <w:rPr>
          <w:rFonts w:ascii="Times New Roman" w:hAnsi="Times New Roman" w:cs="Times New Roman"/>
          <w:sz w:val="24"/>
          <w:szCs w:val="24"/>
        </w:rPr>
        <w:t xml:space="preserve"> </w:t>
      </w:r>
      <w:r w:rsidR="00BA25BC" w:rsidRPr="00BA25BC">
        <w:rPr>
          <w:rFonts w:ascii="Times New Roman" w:hAnsi="Times New Roman" w:cs="Times New Roman"/>
          <w:sz w:val="24"/>
          <w:szCs w:val="24"/>
        </w:rPr>
        <w:t>Euroopa Parlamendi ja nõukogu määruse (EL) nr 2023/988</w:t>
      </w:r>
      <w:r w:rsidR="00BA25BC">
        <w:rPr>
          <w:rFonts w:ascii="Times New Roman" w:hAnsi="Times New Roman" w:cs="Times New Roman"/>
          <w:sz w:val="24"/>
          <w:szCs w:val="24"/>
        </w:rPr>
        <w:t xml:space="preserve"> artikli 23 lõikes 1“;</w:t>
      </w:r>
    </w:p>
    <w:p w14:paraId="11C053B6" w14:textId="77777777" w:rsidR="00C53CB7" w:rsidRPr="000E0C1F" w:rsidRDefault="00C53CB7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1B0304" w14:textId="2713EB07" w:rsidR="00624668" w:rsidRDefault="006A5C34" w:rsidP="00624668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commentRangeStart w:id="39"/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CE1501">
        <w:rPr>
          <w:rFonts w:ascii="Times New Roman" w:hAnsi="Times New Roman" w:cs="Times New Roman"/>
          <w:b/>
          <w:bCs/>
          <w:sz w:val="24"/>
          <w:szCs w:val="24"/>
        </w:rPr>
        <w:t>1</w:t>
      </w:r>
      <w:commentRangeEnd w:id="39"/>
      <w:r w:rsidR="00E50A90">
        <w:rPr>
          <w:rStyle w:val="Kommentaariviide"/>
        </w:rPr>
        <w:commentReference w:id="39"/>
      </w:r>
      <w:r w:rsidR="00624668" w:rsidRPr="00EB565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624668">
        <w:rPr>
          <w:rFonts w:ascii="Times New Roman" w:hAnsi="Times New Roman" w:cs="Times New Roman"/>
          <w:sz w:val="24"/>
          <w:szCs w:val="24"/>
        </w:rPr>
        <w:t xml:space="preserve"> p</w:t>
      </w:r>
      <w:r w:rsidR="00403425" w:rsidRPr="000E0C1F">
        <w:rPr>
          <w:rFonts w:ascii="Times New Roman" w:hAnsi="Times New Roman" w:cs="Times New Roman"/>
          <w:sz w:val="24"/>
          <w:szCs w:val="24"/>
        </w:rPr>
        <w:t xml:space="preserve">aragrahvi 57 </w:t>
      </w:r>
      <w:r w:rsidR="00416EAB" w:rsidRPr="000E0C1F">
        <w:rPr>
          <w:rFonts w:ascii="Times New Roman" w:hAnsi="Times New Roman" w:cs="Times New Roman"/>
          <w:sz w:val="24"/>
          <w:szCs w:val="24"/>
        </w:rPr>
        <w:t>l</w:t>
      </w:r>
      <w:r w:rsidR="00403425" w:rsidRPr="000E0C1F">
        <w:rPr>
          <w:rFonts w:ascii="Times New Roman" w:hAnsi="Times New Roman" w:cs="Times New Roman"/>
          <w:sz w:val="24"/>
          <w:szCs w:val="24"/>
        </w:rPr>
        <w:t xml:space="preserve">õige </w:t>
      </w:r>
      <w:r w:rsidR="008B6F8A">
        <w:rPr>
          <w:rFonts w:ascii="Times New Roman" w:hAnsi="Times New Roman" w:cs="Times New Roman"/>
          <w:sz w:val="24"/>
          <w:szCs w:val="24"/>
        </w:rPr>
        <w:t>1</w:t>
      </w:r>
      <w:r w:rsidR="00403425" w:rsidRPr="000E0C1F">
        <w:rPr>
          <w:rFonts w:ascii="Times New Roman" w:hAnsi="Times New Roman" w:cs="Times New Roman"/>
          <w:sz w:val="24"/>
          <w:szCs w:val="24"/>
        </w:rPr>
        <w:t xml:space="preserve"> </w:t>
      </w:r>
      <w:r w:rsidR="00416EAB" w:rsidRPr="000E0C1F">
        <w:rPr>
          <w:rFonts w:ascii="Times New Roman" w:hAnsi="Times New Roman" w:cs="Times New Roman"/>
          <w:sz w:val="24"/>
          <w:szCs w:val="24"/>
        </w:rPr>
        <w:t>muudetakse ja sõnastatakse järgmisel</w:t>
      </w:r>
      <w:r w:rsidR="00216834" w:rsidRPr="000E0C1F">
        <w:rPr>
          <w:rFonts w:ascii="Times New Roman" w:hAnsi="Times New Roman" w:cs="Times New Roman"/>
          <w:sz w:val="24"/>
          <w:szCs w:val="24"/>
        </w:rPr>
        <w:t>t</w:t>
      </w:r>
      <w:r w:rsidR="00AC4052" w:rsidRPr="000E0C1F">
        <w:rPr>
          <w:rFonts w:ascii="Times New Roman" w:hAnsi="Times New Roman" w:cs="Times New Roman"/>
          <w:sz w:val="24"/>
          <w:szCs w:val="24"/>
        </w:rPr>
        <w:t>:</w:t>
      </w:r>
    </w:p>
    <w:p w14:paraId="188E9A19" w14:textId="76BE6922" w:rsidR="00403425" w:rsidRPr="000E0C1F" w:rsidRDefault="00403425" w:rsidP="00EB5654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0C1F">
        <w:rPr>
          <w:rFonts w:ascii="Times New Roman" w:hAnsi="Times New Roman" w:cs="Times New Roman"/>
          <w:sz w:val="24"/>
          <w:szCs w:val="24"/>
        </w:rPr>
        <w:t>„</w:t>
      </w:r>
      <w:r w:rsidR="008B6F8A">
        <w:rPr>
          <w:rFonts w:ascii="Times New Roman" w:hAnsi="Times New Roman" w:cs="Times New Roman"/>
          <w:sz w:val="24"/>
          <w:szCs w:val="24"/>
        </w:rPr>
        <w:t xml:space="preserve">(1) </w:t>
      </w:r>
      <w:r w:rsidR="008B6F8A" w:rsidRPr="008B6F8A">
        <w:rPr>
          <w:rFonts w:ascii="Times New Roman" w:hAnsi="Times New Roman" w:cs="Times New Roman"/>
          <w:sz w:val="24"/>
          <w:szCs w:val="24"/>
        </w:rPr>
        <w:t>Ohtlikest toodetest teavita</w:t>
      </w:r>
      <w:r w:rsidR="00624668">
        <w:rPr>
          <w:rFonts w:ascii="Times New Roman" w:hAnsi="Times New Roman" w:cs="Times New Roman"/>
          <w:sz w:val="24"/>
          <w:szCs w:val="24"/>
        </w:rPr>
        <w:t>takse</w:t>
      </w:r>
      <w:r w:rsidR="008B6F8A" w:rsidRPr="008B6F8A">
        <w:rPr>
          <w:rFonts w:ascii="Times New Roman" w:hAnsi="Times New Roman" w:cs="Times New Roman"/>
          <w:sz w:val="24"/>
          <w:szCs w:val="24"/>
        </w:rPr>
        <w:t xml:space="preserve"> Euroopa Liidu kiirhoiatussüsteemis </w:t>
      </w:r>
      <w:r w:rsidR="00624668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8B6F8A" w:rsidRPr="008B6F8A">
        <w:rPr>
          <w:rFonts w:ascii="Times New Roman" w:hAnsi="Times New Roman" w:cs="Times New Roman"/>
          <w:sz w:val="24"/>
          <w:szCs w:val="24"/>
        </w:rPr>
        <w:t>Safety</w:t>
      </w:r>
      <w:proofErr w:type="spellEnd"/>
      <w:r w:rsidR="008B6F8A" w:rsidRPr="008B6F8A">
        <w:rPr>
          <w:rFonts w:ascii="Times New Roman" w:hAnsi="Times New Roman" w:cs="Times New Roman"/>
          <w:sz w:val="24"/>
          <w:szCs w:val="24"/>
        </w:rPr>
        <w:t xml:space="preserve"> Gate“ Euroopa Parlamendi ja nõukogu määruse (EL) nr 2023/988 artik</w:t>
      </w:r>
      <w:r w:rsidR="00AA1CD5">
        <w:rPr>
          <w:rFonts w:ascii="Times New Roman" w:hAnsi="Times New Roman" w:cs="Times New Roman"/>
          <w:sz w:val="24"/>
          <w:szCs w:val="24"/>
        </w:rPr>
        <w:t>li</w:t>
      </w:r>
      <w:r w:rsidR="008B6F8A" w:rsidRPr="008B6F8A">
        <w:rPr>
          <w:rFonts w:ascii="Times New Roman" w:hAnsi="Times New Roman" w:cs="Times New Roman"/>
          <w:sz w:val="24"/>
          <w:szCs w:val="24"/>
        </w:rPr>
        <w:t xml:space="preserve"> 26 kohaselt.</w:t>
      </w:r>
      <w:r w:rsidR="008B6F8A">
        <w:rPr>
          <w:rFonts w:ascii="Times New Roman" w:hAnsi="Times New Roman" w:cs="Times New Roman"/>
          <w:sz w:val="24"/>
          <w:szCs w:val="24"/>
        </w:rPr>
        <w:t>“;</w:t>
      </w:r>
    </w:p>
    <w:p w14:paraId="51F5EEF2" w14:textId="77777777" w:rsidR="00403425" w:rsidRDefault="00403425" w:rsidP="00FA34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0B561E" w14:textId="1889A8F7" w:rsidR="00D15D58" w:rsidRDefault="00E84638" w:rsidP="00FA34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7C1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CE150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287C14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1CD5">
        <w:rPr>
          <w:rFonts w:ascii="Times New Roman" w:hAnsi="Times New Roman" w:cs="Times New Roman"/>
          <w:sz w:val="24"/>
          <w:szCs w:val="24"/>
        </w:rPr>
        <w:t>p</w:t>
      </w:r>
      <w:r w:rsidR="00D15D58">
        <w:rPr>
          <w:rFonts w:ascii="Times New Roman" w:hAnsi="Times New Roman" w:cs="Times New Roman"/>
          <w:sz w:val="24"/>
          <w:szCs w:val="24"/>
        </w:rPr>
        <w:t xml:space="preserve">aragrahvi 58 lõikest </w:t>
      </w:r>
      <w:r w:rsidR="007C170C">
        <w:rPr>
          <w:rFonts w:ascii="Times New Roman" w:hAnsi="Times New Roman" w:cs="Times New Roman"/>
          <w:sz w:val="24"/>
          <w:szCs w:val="24"/>
        </w:rPr>
        <w:t>3</w:t>
      </w:r>
      <w:r w:rsidR="00D15D58">
        <w:rPr>
          <w:rFonts w:ascii="Times New Roman" w:hAnsi="Times New Roman" w:cs="Times New Roman"/>
          <w:sz w:val="24"/>
          <w:szCs w:val="24"/>
        </w:rPr>
        <w:t xml:space="preserve"> </w:t>
      </w:r>
      <w:r w:rsidR="00D15D58" w:rsidRPr="007C170C">
        <w:rPr>
          <w:rFonts w:ascii="Times New Roman" w:hAnsi="Times New Roman" w:cs="Times New Roman"/>
          <w:sz w:val="24"/>
          <w:szCs w:val="24"/>
        </w:rPr>
        <w:t>jäetakse välja</w:t>
      </w:r>
      <w:r w:rsidR="00D15D58"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40"/>
      <w:del w:id="41" w:author="Iivika Sale" w:date="2024-06-19T19:21:00Z">
        <w:r w:rsidR="007C170C" w:rsidDel="007031F9">
          <w:rPr>
            <w:rFonts w:ascii="Times New Roman" w:hAnsi="Times New Roman" w:cs="Times New Roman"/>
            <w:sz w:val="24"/>
            <w:szCs w:val="24"/>
          </w:rPr>
          <w:delText>tekstiosa</w:delText>
        </w:r>
        <w:r w:rsidR="00D15D58" w:rsidDel="007031F9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ins w:id="42" w:author="Iivika Sale" w:date="2024-06-19T19:21:00Z">
        <w:r w:rsidR="007031F9">
          <w:rPr>
            <w:rFonts w:ascii="Times New Roman" w:hAnsi="Times New Roman" w:cs="Times New Roman"/>
            <w:sz w:val="24"/>
            <w:szCs w:val="24"/>
          </w:rPr>
          <w:t xml:space="preserve">sõna </w:t>
        </w:r>
      </w:ins>
      <w:commentRangeEnd w:id="40"/>
      <w:ins w:id="43" w:author="Iivika Sale" w:date="2024-06-19T19:23:00Z">
        <w:r w:rsidR="007031F9">
          <w:rPr>
            <w:rStyle w:val="Kommentaariviide"/>
          </w:rPr>
          <w:commentReference w:id="40"/>
        </w:r>
      </w:ins>
      <w:r w:rsidR="00D15D58">
        <w:rPr>
          <w:rFonts w:ascii="Times New Roman" w:hAnsi="Times New Roman" w:cs="Times New Roman"/>
          <w:sz w:val="24"/>
          <w:szCs w:val="24"/>
        </w:rPr>
        <w:t>„</w:t>
      </w:r>
      <w:r w:rsidR="007C170C">
        <w:rPr>
          <w:rFonts w:ascii="Times New Roman" w:hAnsi="Times New Roman" w:cs="Times New Roman"/>
          <w:sz w:val="24"/>
          <w:szCs w:val="24"/>
        </w:rPr>
        <w:t xml:space="preserve">, </w:t>
      </w:r>
      <w:r w:rsidR="00D15D58">
        <w:rPr>
          <w:rFonts w:ascii="Times New Roman" w:hAnsi="Times New Roman" w:cs="Times New Roman"/>
          <w:sz w:val="24"/>
          <w:szCs w:val="24"/>
        </w:rPr>
        <w:t>kasutaja</w:t>
      </w:r>
      <w:r w:rsidR="007C170C">
        <w:rPr>
          <w:rFonts w:ascii="Times New Roman" w:hAnsi="Times New Roman" w:cs="Times New Roman"/>
          <w:sz w:val="24"/>
          <w:szCs w:val="24"/>
        </w:rPr>
        <w:t>te</w:t>
      </w:r>
      <w:r w:rsidR="00D15D58">
        <w:rPr>
          <w:rFonts w:ascii="Times New Roman" w:hAnsi="Times New Roman" w:cs="Times New Roman"/>
          <w:sz w:val="24"/>
          <w:szCs w:val="24"/>
        </w:rPr>
        <w:t>“</w:t>
      </w:r>
      <w:r w:rsidR="007C170C">
        <w:rPr>
          <w:rFonts w:ascii="Times New Roman" w:hAnsi="Times New Roman" w:cs="Times New Roman"/>
          <w:sz w:val="24"/>
          <w:szCs w:val="24"/>
        </w:rPr>
        <w:t>;</w:t>
      </w:r>
    </w:p>
    <w:p w14:paraId="626C1442" w14:textId="77777777" w:rsidR="00D15D58" w:rsidRPr="000E0C1F" w:rsidRDefault="00D15D58" w:rsidP="00FA34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E919E0" w14:textId="1C292C92" w:rsidR="00EF3AD3" w:rsidRPr="000E0C1F" w:rsidRDefault="00E84638" w:rsidP="00EB5654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CE150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624668" w:rsidRPr="00EB565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624668">
        <w:rPr>
          <w:rFonts w:ascii="Times New Roman" w:hAnsi="Times New Roman" w:cs="Times New Roman"/>
          <w:sz w:val="24"/>
          <w:szCs w:val="24"/>
        </w:rPr>
        <w:t xml:space="preserve"> </w:t>
      </w:r>
      <w:r w:rsidR="004F76A1">
        <w:rPr>
          <w:rFonts w:ascii="Times New Roman" w:hAnsi="Times New Roman" w:cs="Times New Roman"/>
          <w:sz w:val="24"/>
          <w:szCs w:val="24"/>
        </w:rPr>
        <w:t xml:space="preserve">seaduse </w:t>
      </w:r>
      <w:r w:rsidR="00624668">
        <w:rPr>
          <w:rFonts w:ascii="Times New Roman" w:hAnsi="Times New Roman" w:cs="Times New Roman"/>
          <w:sz w:val="24"/>
          <w:szCs w:val="24"/>
        </w:rPr>
        <w:t>n</w:t>
      </w:r>
      <w:r w:rsidR="000A2ABA" w:rsidRPr="000E0C1F">
        <w:rPr>
          <w:rFonts w:ascii="Times New Roman" w:hAnsi="Times New Roman" w:cs="Times New Roman"/>
          <w:sz w:val="24"/>
          <w:szCs w:val="24"/>
        </w:rPr>
        <w:t>ormitehnilises</w:t>
      </w:r>
      <w:r w:rsidR="00836F94" w:rsidRPr="000E0C1F">
        <w:rPr>
          <w:rFonts w:ascii="Times New Roman" w:hAnsi="Times New Roman" w:cs="Times New Roman"/>
          <w:sz w:val="24"/>
          <w:szCs w:val="24"/>
        </w:rPr>
        <w:t>t</w:t>
      </w:r>
      <w:r w:rsidR="000A2ABA" w:rsidRPr="000E0C1F">
        <w:rPr>
          <w:rFonts w:ascii="Times New Roman" w:hAnsi="Times New Roman" w:cs="Times New Roman"/>
          <w:sz w:val="24"/>
          <w:szCs w:val="24"/>
        </w:rPr>
        <w:t xml:space="preserve"> </w:t>
      </w:r>
      <w:r w:rsidR="004F76A1">
        <w:rPr>
          <w:rFonts w:ascii="Times New Roman" w:hAnsi="Times New Roman" w:cs="Times New Roman"/>
          <w:sz w:val="24"/>
          <w:szCs w:val="24"/>
        </w:rPr>
        <w:t>märkusest</w:t>
      </w:r>
      <w:r w:rsidR="00554EDD" w:rsidRPr="000E0C1F">
        <w:rPr>
          <w:rFonts w:ascii="Times New Roman" w:hAnsi="Times New Roman" w:cs="Times New Roman"/>
          <w:sz w:val="24"/>
          <w:szCs w:val="24"/>
        </w:rPr>
        <w:t xml:space="preserve"> </w:t>
      </w:r>
      <w:r w:rsidR="00C37526" w:rsidRPr="000E0C1F">
        <w:rPr>
          <w:rFonts w:ascii="Times New Roman" w:hAnsi="Times New Roman" w:cs="Times New Roman"/>
          <w:sz w:val="24"/>
          <w:szCs w:val="24"/>
        </w:rPr>
        <w:t>jäetakse välja tekstiosa</w:t>
      </w:r>
      <w:r w:rsidR="00554EDD" w:rsidRPr="000E0C1F">
        <w:rPr>
          <w:rFonts w:ascii="Times New Roman" w:hAnsi="Times New Roman" w:cs="Times New Roman"/>
          <w:sz w:val="24"/>
          <w:szCs w:val="24"/>
        </w:rPr>
        <w:t>d</w:t>
      </w:r>
      <w:r w:rsidR="000A2ABA" w:rsidRPr="000E0C1F">
        <w:rPr>
          <w:rFonts w:ascii="Times New Roman" w:hAnsi="Times New Roman" w:cs="Times New Roman"/>
          <w:sz w:val="24"/>
          <w:szCs w:val="24"/>
        </w:rPr>
        <w:t xml:space="preserve"> „Nõukogu direktiiv 87/357/EMÜ tervist või turvalisust ohustavaid eksitava välimusega tooteid käsitlevate liikmesriikide õigusaktide ühtlustamise kohta (EÜT L 192, 11.07.1987, lk 49–50);“</w:t>
      </w:r>
      <w:r w:rsidR="00554EDD" w:rsidRPr="000E0C1F">
        <w:rPr>
          <w:rFonts w:ascii="Times New Roman" w:hAnsi="Times New Roman" w:cs="Times New Roman"/>
          <w:sz w:val="24"/>
          <w:szCs w:val="24"/>
        </w:rPr>
        <w:t xml:space="preserve"> ning </w:t>
      </w:r>
      <w:r w:rsidR="000A2ABA" w:rsidRPr="000E0C1F">
        <w:rPr>
          <w:rFonts w:ascii="Times New Roman" w:hAnsi="Times New Roman" w:cs="Times New Roman"/>
          <w:sz w:val="24"/>
          <w:szCs w:val="24"/>
        </w:rPr>
        <w:t>„Euroopa Parlamendi ja nõukogu direktiiv 2001/95/EÜ üldise tooteohutuse kohta (EÜT L 11, 15.01.2002, lk 4–17), muudetud määrustega (EÜ) nr 765/2008 (ELT L 218, 13.08.2008, lk 30–47) ja (EÜ) nr 596/2009 (ELT L 188, 18.07.2009, lk 14–92);“</w:t>
      </w:r>
      <w:r w:rsidR="00511486">
        <w:rPr>
          <w:rFonts w:ascii="Times New Roman" w:hAnsi="Times New Roman" w:cs="Times New Roman"/>
          <w:sz w:val="24"/>
          <w:szCs w:val="24"/>
        </w:rPr>
        <w:t>.</w:t>
      </w:r>
    </w:p>
    <w:p w14:paraId="634AF343" w14:textId="77777777" w:rsidR="00836F94" w:rsidRPr="000E0C1F" w:rsidRDefault="00836F94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5F4171" w14:textId="136F197B" w:rsidR="009D1DF6" w:rsidRPr="00E06975" w:rsidRDefault="00206241" w:rsidP="00FA34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1DF6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1722D6" w:rsidRPr="009D1DF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9D1DF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D1DF6" w:rsidRPr="00E06975">
        <w:rPr>
          <w:rFonts w:ascii="Times New Roman" w:hAnsi="Times New Roman" w:cs="Times New Roman"/>
          <w:b/>
          <w:bCs/>
          <w:sz w:val="24"/>
          <w:szCs w:val="24"/>
        </w:rPr>
        <w:t>Seaduse jõustumine</w:t>
      </w:r>
    </w:p>
    <w:p w14:paraId="0C3188A9" w14:textId="416C657A" w:rsidR="009D1DF6" w:rsidRPr="00E06975" w:rsidRDefault="009D1DF6" w:rsidP="00FA34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3D4E81" w14:textId="51B7D8AD" w:rsidR="00B86E1F" w:rsidRDefault="00B86E1F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DC082E" w:rsidRPr="009D1DF6">
        <w:rPr>
          <w:rFonts w:ascii="Times New Roman" w:hAnsi="Times New Roman" w:cs="Times New Roman"/>
          <w:sz w:val="24"/>
          <w:szCs w:val="24"/>
        </w:rPr>
        <w:t>Käesoleva seaduse § 1 punktid 1–</w:t>
      </w:r>
      <w:r w:rsidR="00CE1501">
        <w:rPr>
          <w:rFonts w:ascii="Times New Roman" w:hAnsi="Times New Roman" w:cs="Times New Roman"/>
          <w:sz w:val="24"/>
          <w:szCs w:val="24"/>
        </w:rPr>
        <w:t>8</w:t>
      </w:r>
      <w:r w:rsidR="00E84638" w:rsidRPr="009D1DF6">
        <w:rPr>
          <w:rFonts w:ascii="Times New Roman" w:hAnsi="Times New Roman" w:cs="Times New Roman"/>
          <w:sz w:val="24"/>
          <w:szCs w:val="24"/>
        </w:rPr>
        <w:t>,</w:t>
      </w:r>
      <w:r w:rsidR="00C70AB2" w:rsidRPr="009D1DF6">
        <w:rPr>
          <w:rFonts w:ascii="Times New Roman" w:hAnsi="Times New Roman" w:cs="Times New Roman"/>
          <w:sz w:val="24"/>
          <w:szCs w:val="24"/>
        </w:rPr>
        <w:t xml:space="preserve"> </w:t>
      </w:r>
      <w:r w:rsidR="00CE1501">
        <w:rPr>
          <w:rFonts w:ascii="Times New Roman" w:hAnsi="Times New Roman" w:cs="Times New Roman"/>
          <w:sz w:val="24"/>
          <w:szCs w:val="24"/>
        </w:rPr>
        <w:t>17</w:t>
      </w:r>
      <w:r w:rsidR="00C70AB2" w:rsidRPr="009D1DF6">
        <w:rPr>
          <w:rFonts w:ascii="Times New Roman" w:hAnsi="Times New Roman" w:cs="Times New Roman"/>
          <w:sz w:val="24"/>
          <w:szCs w:val="24"/>
        </w:rPr>
        <w:t xml:space="preserve">, </w:t>
      </w:r>
      <w:r w:rsidR="00CE1501" w:rsidRPr="009D1DF6">
        <w:rPr>
          <w:rFonts w:ascii="Times New Roman" w:hAnsi="Times New Roman" w:cs="Times New Roman"/>
          <w:sz w:val="24"/>
          <w:szCs w:val="24"/>
        </w:rPr>
        <w:t>2</w:t>
      </w:r>
      <w:r w:rsidR="00CE1501">
        <w:rPr>
          <w:rFonts w:ascii="Times New Roman" w:hAnsi="Times New Roman" w:cs="Times New Roman"/>
          <w:sz w:val="24"/>
          <w:szCs w:val="24"/>
        </w:rPr>
        <w:t>0</w:t>
      </w:r>
      <w:r w:rsidR="00FD7E79" w:rsidRPr="009D1DF6">
        <w:rPr>
          <w:rFonts w:ascii="Times New Roman" w:hAnsi="Times New Roman" w:cs="Times New Roman"/>
          <w:sz w:val="24"/>
          <w:szCs w:val="24"/>
        </w:rPr>
        <w:t xml:space="preserve">, </w:t>
      </w:r>
      <w:r w:rsidR="00CE1501" w:rsidRPr="009D1DF6">
        <w:rPr>
          <w:rFonts w:ascii="Times New Roman" w:hAnsi="Times New Roman" w:cs="Times New Roman"/>
          <w:sz w:val="24"/>
          <w:szCs w:val="24"/>
        </w:rPr>
        <w:t>2</w:t>
      </w:r>
      <w:r w:rsidR="00CE1501">
        <w:rPr>
          <w:rFonts w:ascii="Times New Roman" w:hAnsi="Times New Roman" w:cs="Times New Roman"/>
          <w:sz w:val="24"/>
          <w:szCs w:val="24"/>
        </w:rPr>
        <w:t>1</w:t>
      </w:r>
      <w:r w:rsidR="00CE1501" w:rsidRPr="009D1DF6">
        <w:rPr>
          <w:rFonts w:ascii="Times New Roman" w:hAnsi="Times New Roman" w:cs="Times New Roman"/>
          <w:sz w:val="24"/>
          <w:szCs w:val="24"/>
        </w:rPr>
        <w:t xml:space="preserve"> </w:t>
      </w:r>
      <w:r w:rsidR="00C70AB2" w:rsidRPr="009D1DF6">
        <w:rPr>
          <w:rFonts w:ascii="Times New Roman" w:hAnsi="Times New Roman" w:cs="Times New Roman"/>
          <w:sz w:val="24"/>
          <w:szCs w:val="24"/>
        </w:rPr>
        <w:t xml:space="preserve">ja </w:t>
      </w:r>
      <w:r w:rsidR="00CE1501" w:rsidRPr="009D1DF6">
        <w:rPr>
          <w:rFonts w:ascii="Times New Roman" w:hAnsi="Times New Roman" w:cs="Times New Roman"/>
          <w:sz w:val="24"/>
          <w:szCs w:val="24"/>
        </w:rPr>
        <w:t>2</w:t>
      </w:r>
      <w:r w:rsidR="00CE1501">
        <w:rPr>
          <w:rFonts w:ascii="Times New Roman" w:hAnsi="Times New Roman" w:cs="Times New Roman"/>
          <w:sz w:val="24"/>
          <w:szCs w:val="24"/>
        </w:rPr>
        <w:t>3</w:t>
      </w:r>
      <w:r w:rsidR="00CE1501" w:rsidRPr="009D1DF6">
        <w:rPr>
          <w:rFonts w:ascii="Times New Roman" w:hAnsi="Times New Roman" w:cs="Times New Roman"/>
          <w:sz w:val="24"/>
          <w:szCs w:val="24"/>
        </w:rPr>
        <w:t xml:space="preserve"> </w:t>
      </w:r>
      <w:r w:rsidR="00DC082E" w:rsidRPr="009D1DF6">
        <w:rPr>
          <w:rFonts w:ascii="Times New Roman" w:hAnsi="Times New Roman" w:cs="Times New Roman"/>
          <w:sz w:val="24"/>
          <w:szCs w:val="24"/>
        </w:rPr>
        <w:t>jõustuvad 2024. aasta 13. detsembril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7DBE884" w14:textId="77777777" w:rsidR="00B86E1F" w:rsidRDefault="00B86E1F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6A563A" w14:textId="504E1546" w:rsidR="00206241" w:rsidRPr="00EB5654" w:rsidRDefault="00B86E1F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 w:rsidR="00B57DA9" w:rsidRPr="009D1D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Käesoleva seaduse</w:t>
      </w:r>
      <w:r w:rsidR="00B57DA9" w:rsidRPr="009D1DF6">
        <w:rPr>
          <w:rFonts w:ascii="Times New Roman" w:hAnsi="Times New Roman" w:cs="Times New Roman"/>
          <w:sz w:val="24"/>
          <w:szCs w:val="24"/>
        </w:rPr>
        <w:t xml:space="preserve"> § 1 punktid </w:t>
      </w:r>
      <w:r w:rsidR="00004F11">
        <w:rPr>
          <w:rFonts w:ascii="Times New Roman" w:hAnsi="Times New Roman" w:cs="Times New Roman"/>
          <w:sz w:val="24"/>
          <w:szCs w:val="24"/>
        </w:rPr>
        <w:t>9</w:t>
      </w:r>
      <w:r w:rsidR="00AA1CD5" w:rsidRPr="009D1DF6">
        <w:rPr>
          <w:rFonts w:ascii="Times New Roman" w:hAnsi="Times New Roman" w:cs="Times New Roman"/>
          <w:sz w:val="24"/>
          <w:szCs w:val="24"/>
        </w:rPr>
        <w:t>–</w:t>
      </w:r>
      <w:r w:rsidR="00B57DA9" w:rsidRPr="009D1DF6">
        <w:rPr>
          <w:rFonts w:ascii="Times New Roman" w:hAnsi="Times New Roman" w:cs="Times New Roman"/>
          <w:sz w:val="24"/>
          <w:szCs w:val="24"/>
        </w:rPr>
        <w:t>1</w:t>
      </w:r>
      <w:r w:rsidR="00004F11">
        <w:rPr>
          <w:rFonts w:ascii="Times New Roman" w:hAnsi="Times New Roman" w:cs="Times New Roman"/>
          <w:sz w:val="24"/>
          <w:szCs w:val="24"/>
        </w:rPr>
        <w:t>6</w:t>
      </w:r>
      <w:r w:rsidR="00B57DA9" w:rsidRPr="009D1DF6">
        <w:rPr>
          <w:rFonts w:ascii="Times New Roman" w:hAnsi="Times New Roman" w:cs="Times New Roman"/>
          <w:sz w:val="24"/>
          <w:szCs w:val="24"/>
        </w:rPr>
        <w:t xml:space="preserve"> jõustuvad 2025. aasta 1. jaanuaril</w:t>
      </w:r>
      <w:r w:rsidR="00DC082E" w:rsidRPr="009D1DF6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1804477C" w14:textId="77777777" w:rsidR="00F806DF" w:rsidRPr="000E0C1F" w:rsidRDefault="00F806DF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9B50D6" w14:textId="77777777" w:rsidR="003240CE" w:rsidRPr="000E0C1F" w:rsidRDefault="003240CE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85593E" w14:textId="77777777" w:rsidR="003240CE" w:rsidRPr="000E0C1F" w:rsidRDefault="003240CE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AE11DF" w14:textId="4B791E59" w:rsidR="003240CE" w:rsidRPr="000E0C1F" w:rsidRDefault="00206241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C1F">
        <w:rPr>
          <w:rFonts w:ascii="Times New Roman" w:hAnsi="Times New Roman" w:cs="Times New Roman"/>
          <w:sz w:val="24"/>
          <w:szCs w:val="24"/>
        </w:rPr>
        <w:t xml:space="preserve">Lauri </w:t>
      </w:r>
      <w:proofErr w:type="spellStart"/>
      <w:r w:rsidRPr="000E0C1F">
        <w:rPr>
          <w:rFonts w:ascii="Times New Roman" w:hAnsi="Times New Roman" w:cs="Times New Roman"/>
          <w:sz w:val="24"/>
          <w:szCs w:val="24"/>
        </w:rPr>
        <w:t>Hussar</w:t>
      </w:r>
      <w:proofErr w:type="spellEnd"/>
    </w:p>
    <w:p w14:paraId="4992FBE4" w14:textId="008E18DF" w:rsidR="00206241" w:rsidRPr="000E0C1F" w:rsidRDefault="00206241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C1F">
        <w:rPr>
          <w:rFonts w:ascii="Times New Roman" w:hAnsi="Times New Roman" w:cs="Times New Roman"/>
          <w:sz w:val="24"/>
          <w:szCs w:val="24"/>
        </w:rPr>
        <w:t>Riigikogu esimees</w:t>
      </w:r>
    </w:p>
    <w:p w14:paraId="147D557D" w14:textId="77777777" w:rsidR="003240CE" w:rsidRPr="000E0C1F" w:rsidRDefault="003240CE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6D62F79" w14:textId="2221D5EA" w:rsidR="00206241" w:rsidRPr="000E0C1F" w:rsidRDefault="00206241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C1F">
        <w:rPr>
          <w:rFonts w:ascii="Times New Roman" w:hAnsi="Times New Roman" w:cs="Times New Roman"/>
          <w:sz w:val="24"/>
          <w:szCs w:val="24"/>
        </w:rPr>
        <w:lastRenderedPageBreak/>
        <w:t>Tallinn, „.....“.................202</w:t>
      </w:r>
      <w:r w:rsidR="00C75EA9" w:rsidRPr="000E0C1F">
        <w:rPr>
          <w:rFonts w:ascii="Times New Roman" w:hAnsi="Times New Roman" w:cs="Times New Roman"/>
          <w:sz w:val="24"/>
          <w:szCs w:val="24"/>
        </w:rPr>
        <w:t>4</w:t>
      </w:r>
      <w:r w:rsidRPr="000E0C1F">
        <w:rPr>
          <w:rFonts w:ascii="Times New Roman" w:hAnsi="Times New Roman" w:cs="Times New Roman"/>
          <w:sz w:val="24"/>
          <w:szCs w:val="24"/>
        </w:rPr>
        <w:t>. a</w:t>
      </w:r>
    </w:p>
    <w:p w14:paraId="6A7B6298" w14:textId="2F2ABFB5" w:rsidR="008C7BC6" w:rsidRPr="000E0C1F" w:rsidRDefault="003971B2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01E8000A" w14:textId="70FD40B6" w:rsidR="00206241" w:rsidRPr="000E0C1F" w:rsidRDefault="00206241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C1F">
        <w:rPr>
          <w:rFonts w:ascii="Times New Roman" w:hAnsi="Times New Roman" w:cs="Times New Roman"/>
          <w:sz w:val="24"/>
          <w:szCs w:val="24"/>
        </w:rPr>
        <w:t>Algatab Vabariigi Valitsus „.....“.......................202</w:t>
      </w:r>
      <w:r w:rsidR="00C75EA9" w:rsidRPr="000E0C1F">
        <w:rPr>
          <w:rFonts w:ascii="Times New Roman" w:hAnsi="Times New Roman" w:cs="Times New Roman"/>
          <w:sz w:val="24"/>
          <w:szCs w:val="24"/>
        </w:rPr>
        <w:t>4</w:t>
      </w:r>
      <w:r w:rsidRPr="000E0C1F">
        <w:rPr>
          <w:rFonts w:ascii="Times New Roman" w:hAnsi="Times New Roman" w:cs="Times New Roman"/>
          <w:sz w:val="24"/>
          <w:szCs w:val="24"/>
        </w:rPr>
        <w:t>. a</w:t>
      </w:r>
    </w:p>
    <w:p w14:paraId="15D4E9F0" w14:textId="77777777" w:rsidR="008C7BC6" w:rsidRPr="000E0C1F" w:rsidRDefault="008C7BC6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4C1B54" w14:textId="1A825A75" w:rsidR="004A2F50" w:rsidRPr="000E0C1F" w:rsidRDefault="00206241" w:rsidP="00FA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C1F">
        <w:rPr>
          <w:rFonts w:ascii="Times New Roman" w:hAnsi="Times New Roman" w:cs="Times New Roman"/>
          <w:sz w:val="24"/>
          <w:szCs w:val="24"/>
        </w:rPr>
        <w:t>(allkirjastatud digitaalselt)</w:t>
      </w:r>
    </w:p>
    <w:sectPr w:rsidR="004A2F50" w:rsidRPr="000E0C1F" w:rsidSect="001C1A3C">
      <w:footerReference w:type="default" r:id="rId11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4" w:author="Merike Koppel JM" w:date="2024-06-19T15:39:00Z" w:initials="MKJ">
    <w:p w14:paraId="7DF4D2AE" w14:textId="77777777" w:rsidR="007A0C9A" w:rsidRDefault="005C42AA" w:rsidP="0078559C">
      <w:pPr>
        <w:pStyle w:val="Kommentaaritekst"/>
      </w:pPr>
      <w:r>
        <w:rPr>
          <w:rStyle w:val="Kommentaariviide"/>
        </w:rPr>
        <w:annotationRef/>
      </w:r>
      <w:r w:rsidR="007A0C9A">
        <w:t xml:space="preserve">Viimasena vastu võetud määrus peaks olema vast kõige lõpus? Seega peaks muutmisvormel olema: "asendatakse tekstiosa „, </w:t>
      </w:r>
      <w:r w:rsidR="007A0C9A">
        <w:rPr>
          <w:color w:val="202020"/>
          <w:highlight w:val="white"/>
        </w:rPr>
        <w:t xml:space="preserve">ning Euroopa Parlamendi ja nõukogu määruses (EL) 2019/1020 kasutatud mõisteid" tekstiosaga ", </w:t>
      </w:r>
      <w:r w:rsidR="007A0C9A">
        <w:t xml:space="preserve"> </w:t>
      </w:r>
      <w:r w:rsidR="007A0C9A">
        <w:rPr>
          <w:color w:val="202020"/>
          <w:highlight w:val="white"/>
        </w:rPr>
        <w:t xml:space="preserve">Euroopa Parlamendi ja nõukogu määruses (EL) 2019/1020 ning </w:t>
      </w:r>
      <w:r w:rsidR="007A0C9A">
        <w:t xml:space="preserve">Euroopa Parlamendi ja nõukogu määruses (EL) nr 2023/988 </w:t>
      </w:r>
      <w:r w:rsidR="007A0C9A">
        <w:rPr>
          <w:color w:val="202020"/>
          <w:highlight w:val="white"/>
        </w:rPr>
        <w:t>kasutatud mõisteid</w:t>
      </w:r>
      <w:r w:rsidR="007A0C9A">
        <w:t>" ...</w:t>
      </w:r>
    </w:p>
  </w:comment>
  <w:comment w:id="5" w:author="Merike Koppel JM" w:date="2024-06-19T16:02:00Z" w:initials="MKJ">
    <w:p w14:paraId="737B098C" w14:textId="77777777" w:rsidR="00AF0E22" w:rsidRDefault="00067F13" w:rsidP="002A6F78">
      <w:pPr>
        <w:pStyle w:val="Kommentaaritekst"/>
      </w:pPr>
      <w:r>
        <w:rPr>
          <w:rStyle w:val="Kommentaariviide"/>
        </w:rPr>
        <w:annotationRef/>
      </w:r>
      <w:r w:rsidR="00AF0E22">
        <w:t>Täpsustaksin viidatud artiklite pealkirjade põhjal, kuna esiteks ei ole tegemist ohutuse hindamise eeldustega ega elementidega, nagu välja lugeda võis, ja teiseks on tegu ühe eeldusega, kolmandaks  räägitakse seal lisaelementidest ….</w:t>
      </w:r>
    </w:p>
  </w:comment>
  <w:comment w:id="15" w:author="Merike Koppel JM" w:date="2024-06-21T07:01:00Z" w:initials="MKJ">
    <w:p w14:paraId="553FAE5F" w14:textId="77777777" w:rsidR="009041D8" w:rsidRDefault="009041D8" w:rsidP="005C727A">
      <w:pPr>
        <w:pStyle w:val="Kommentaaritekst"/>
      </w:pPr>
      <w:r>
        <w:rPr>
          <w:rStyle w:val="Kommentaariviide"/>
        </w:rPr>
        <w:annotationRef/>
      </w:r>
      <w:r>
        <w:t>Omastavalist täiendit ei ole hea põhisõnast lahutada</w:t>
      </w:r>
    </w:p>
  </w:comment>
  <w:comment w:id="21" w:author="Iivika Sale" w:date="2024-06-19T19:09:00Z" w:initials="IS">
    <w:p w14:paraId="0291F5BD" w14:textId="5BC0F9F7" w:rsidR="00E50A90" w:rsidRDefault="00E50A90">
      <w:pPr>
        <w:pStyle w:val="Kommentaaritekst"/>
      </w:pPr>
      <w:r>
        <w:rPr>
          <w:rStyle w:val="Kommentaariviide"/>
        </w:rPr>
        <w:annotationRef/>
      </w:r>
      <w:r>
        <w:t xml:space="preserve">Seletuskirjas on hästi selgitatud, kes on kes. </w:t>
      </w:r>
    </w:p>
    <w:p w14:paraId="348D160C" w14:textId="77777777" w:rsidR="00E50A90" w:rsidRDefault="00E50A90">
      <w:pPr>
        <w:pStyle w:val="Kommentaaritekst"/>
      </w:pPr>
      <w:r>
        <w:t xml:space="preserve">Et ka seaduse tekstis asi veelgi selgem oleks, vajaks siin </w:t>
      </w:r>
      <w:r>
        <w:rPr>
          <w:i/>
          <w:iCs/>
        </w:rPr>
        <w:t>akrediteerija</w:t>
      </w:r>
      <w:r>
        <w:t xml:space="preserve"> samuti pisut täpsustamist, näiteks </w:t>
      </w:r>
    </w:p>
    <w:p w14:paraId="4961595B" w14:textId="77777777" w:rsidR="00E50A90" w:rsidRDefault="00E50A90" w:rsidP="001A481F">
      <w:pPr>
        <w:pStyle w:val="Kommentaaritekst"/>
      </w:pPr>
      <w:r>
        <w:t xml:space="preserve">"akrediteerimisasutuse määratud akrediteerija (edaspidi </w:t>
      </w:r>
      <w:r>
        <w:rPr>
          <w:i/>
          <w:iCs/>
        </w:rPr>
        <w:t>akrediteerija</w:t>
      </w:r>
      <w:r>
        <w:t>) ja valdkondliku hindaja (</w:t>
      </w:r>
      <w:r>
        <w:rPr>
          <w:i/>
          <w:iCs/>
        </w:rPr>
        <w:t>eraialaassesor</w:t>
      </w:r>
      <w:r>
        <w:t>)"</w:t>
      </w:r>
    </w:p>
  </w:comment>
  <w:comment w:id="26" w:author="Merike Koppel JM" w:date="2024-06-21T06:52:00Z" w:initials="MKJ">
    <w:p w14:paraId="505C74A4" w14:textId="77777777" w:rsidR="00AF4173" w:rsidRDefault="00AF4173" w:rsidP="004E129E">
      <w:pPr>
        <w:pStyle w:val="Kommentaaritekst"/>
      </w:pPr>
      <w:r>
        <w:rPr>
          <w:rStyle w:val="Kommentaariviide"/>
        </w:rPr>
        <w:annotationRef/>
      </w:r>
      <w:r>
        <w:t>Tuleb viidata nii, nagu määruses kasutatakse</w:t>
      </w:r>
    </w:p>
  </w:comment>
  <w:comment w:id="39" w:author="Iivika Sale" w:date="2024-06-19T19:19:00Z" w:initials="IS">
    <w:p w14:paraId="788A73BF" w14:textId="1F6FAC88" w:rsidR="007031F9" w:rsidRDefault="00E50A90">
      <w:pPr>
        <w:pStyle w:val="Kommentaaritekst"/>
      </w:pPr>
      <w:r>
        <w:rPr>
          <w:rStyle w:val="Kommentaariviide"/>
        </w:rPr>
        <w:annotationRef/>
      </w:r>
      <w:r w:rsidR="007031F9">
        <w:t>Kas lõike 1 muutmisel on paragrahvi pealkiri "</w:t>
      </w:r>
      <w:r w:rsidR="007031F9">
        <w:rPr>
          <w:b/>
          <w:bCs/>
          <w:color w:val="000000"/>
          <w:highlight w:val="white"/>
        </w:rPr>
        <w:t>Teavitamine toote turule laskmise kitsendustest ning turujärelevalve käigus kogutud teabest</w:t>
      </w:r>
      <w:r w:rsidR="007031F9">
        <w:rPr>
          <w:color w:val="000000"/>
          <w:highlight w:val="white"/>
        </w:rPr>
        <w:t>" ja sisu omavahel kooskõlas või vajab peakiri samuti muutmist? Samuti räägib lg 2 t</w:t>
      </w:r>
      <w:r w:rsidR="007031F9">
        <w:rPr>
          <w:color w:val="202020"/>
          <w:highlight w:val="white"/>
        </w:rPr>
        <w:t>eavitamisel kohaldatud kitsenduste põhjendamisest. </w:t>
      </w:r>
      <w:r w:rsidR="007031F9">
        <w:rPr>
          <w:b/>
          <w:bCs/>
          <w:color w:val="000000"/>
          <w:highlight w:val="white"/>
        </w:rPr>
        <w:t xml:space="preserve"> </w:t>
      </w:r>
    </w:p>
    <w:p w14:paraId="6DC8A545" w14:textId="77777777" w:rsidR="007031F9" w:rsidRDefault="007031F9" w:rsidP="004A715C">
      <w:pPr>
        <w:pStyle w:val="Kommentaaritekst"/>
      </w:pPr>
      <w:r>
        <w:rPr>
          <w:color w:val="000000"/>
          <w:highlight w:val="white"/>
        </w:rPr>
        <w:t>Kas ohtlikest toodetest teavitamist ja toote turule laskmise kitsendusi saab samatähenduslikuks pidada?</w:t>
      </w:r>
    </w:p>
  </w:comment>
  <w:comment w:id="40" w:author="Iivika Sale" w:date="2024-06-19T19:23:00Z" w:initials="IS">
    <w:p w14:paraId="2A321214" w14:textId="77777777" w:rsidR="00CE079E" w:rsidRDefault="007031F9" w:rsidP="004B2EE2">
      <w:pPr>
        <w:pStyle w:val="Kommentaaritekst"/>
      </w:pPr>
      <w:r>
        <w:rPr>
          <w:rStyle w:val="Kommentaariviide"/>
        </w:rPr>
        <w:annotationRef/>
      </w:r>
      <w:r w:rsidR="00CE079E">
        <w:t xml:space="preserve">Eespool läbivalt kasutatud väljajätmiste (samuti asendamiste) korral </w:t>
      </w:r>
      <w:r w:rsidR="00CE079E">
        <w:rPr>
          <w:i/>
          <w:iCs/>
        </w:rPr>
        <w:t>sõna</w:t>
      </w:r>
      <w:r w:rsidR="00CE079E">
        <w:t>. Eelnõu viimistlemisel on oluline jälgida, et sarnaseid koosseise nimetatakse sarnaselt (Normitehnika käsiraamatu § 34 kommentaar 9). PS! Koma ei tee automaatselt sõnast tektiosa.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DF4D2AE" w15:done="0"/>
  <w15:commentEx w15:paraId="737B098C" w15:done="0"/>
  <w15:commentEx w15:paraId="553FAE5F" w15:done="0"/>
  <w15:commentEx w15:paraId="4961595B" w15:done="0"/>
  <w15:commentEx w15:paraId="505C74A4" w15:done="0"/>
  <w15:commentEx w15:paraId="6DC8A545" w15:done="0"/>
  <w15:commentEx w15:paraId="2A32121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1D7A4A" w16cex:dateUtc="2024-06-19T12:39:00Z"/>
  <w16cex:commentExtensible w16cex:durableId="2A1D7F91" w16cex:dateUtc="2024-06-19T13:02:00Z"/>
  <w16cex:commentExtensible w16cex:durableId="2A1FA3E4" w16cex:dateUtc="2024-06-21T04:01:00Z"/>
  <w16cex:commentExtensible w16cex:durableId="2A1DAB6C" w16cex:dateUtc="2024-06-19T16:09:00Z"/>
  <w16cex:commentExtensible w16cex:durableId="2A1FA1BC" w16cex:dateUtc="2024-06-21T03:52:00Z"/>
  <w16cex:commentExtensible w16cex:durableId="2A1DADD3" w16cex:dateUtc="2024-06-19T16:19:00Z"/>
  <w16cex:commentExtensible w16cex:durableId="2A1DAEA3" w16cex:dateUtc="2024-06-19T16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DF4D2AE" w16cid:durableId="2A1D7A4A"/>
  <w16cid:commentId w16cid:paraId="737B098C" w16cid:durableId="2A1D7F91"/>
  <w16cid:commentId w16cid:paraId="553FAE5F" w16cid:durableId="2A1FA3E4"/>
  <w16cid:commentId w16cid:paraId="4961595B" w16cid:durableId="2A1DAB6C"/>
  <w16cid:commentId w16cid:paraId="505C74A4" w16cid:durableId="2A1FA1BC"/>
  <w16cid:commentId w16cid:paraId="6DC8A545" w16cid:durableId="2A1DADD3"/>
  <w16cid:commentId w16cid:paraId="2A321214" w16cid:durableId="2A1DAE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166F2" w14:textId="77777777" w:rsidR="00F23650" w:rsidRDefault="00F23650" w:rsidP="00BE6C8B">
      <w:pPr>
        <w:spacing w:after="0" w:line="240" w:lineRule="auto"/>
      </w:pPr>
      <w:r>
        <w:separator/>
      </w:r>
    </w:p>
  </w:endnote>
  <w:endnote w:type="continuationSeparator" w:id="0">
    <w:p w14:paraId="3CB63147" w14:textId="77777777" w:rsidR="00F23650" w:rsidRDefault="00F23650" w:rsidP="00BE6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7261776"/>
      <w:docPartObj>
        <w:docPartGallery w:val="Page Numbers (Bottom of Page)"/>
        <w:docPartUnique/>
      </w:docPartObj>
    </w:sdtPr>
    <w:sdtEndPr/>
    <w:sdtContent>
      <w:p w14:paraId="19F032B7" w14:textId="7277B8C7" w:rsidR="00BE6C8B" w:rsidRDefault="00BE6C8B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0C0C5D" w14:textId="77777777" w:rsidR="00BE6C8B" w:rsidRDefault="00BE6C8B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55982" w14:textId="77777777" w:rsidR="00F23650" w:rsidRDefault="00F23650" w:rsidP="00BE6C8B">
      <w:pPr>
        <w:spacing w:after="0" w:line="240" w:lineRule="auto"/>
      </w:pPr>
      <w:r>
        <w:separator/>
      </w:r>
    </w:p>
  </w:footnote>
  <w:footnote w:type="continuationSeparator" w:id="0">
    <w:p w14:paraId="5CF27F33" w14:textId="77777777" w:rsidR="00F23650" w:rsidRDefault="00F23650" w:rsidP="00BE6C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72DFC"/>
    <w:multiLevelType w:val="hybridMultilevel"/>
    <w:tmpl w:val="2F30C6D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C5B88"/>
    <w:multiLevelType w:val="hybridMultilevel"/>
    <w:tmpl w:val="FFF05F8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F74DA"/>
    <w:multiLevelType w:val="hybridMultilevel"/>
    <w:tmpl w:val="49860124"/>
    <w:lvl w:ilvl="0" w:tplc="D94A993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21218F"/>
    <w:multiLevelType w:val="hybridMultilevel"/>
    <w:tmpl w:val="C366B41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D9423E"/>
    <w:multiLevelType w:val="hybridMultilevel"/>
    <w:tmpl w:val="D8B07F4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1831DD"/>
    <w:multiLevelType w:val="hybridMultilevel"/>
    <w:tmpl w:val="ACEA349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720D69"/>
    <w:multiLevelType w:val="hybridMultilevel"/>
    <w:tmpl w:val="14BE23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0E7D56"/>
    <w:multiLevelType w:val="hybridMultilevel"/>
    <w:tmpl w:val="4D8C88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DC3336"/>
    <w:multiLevelType w:val="hybridMultilevel"/>
    <w:tmpl w:val="DD7802F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B85CC7"/>
    <w:multiLevelType w:val="hybridMultilevel"/>
    <w:tmpl w:val="2370C5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3555572">
    <w:abstractNumId w:val="2"/>
  </w:num>
  <w:num w:numId="2" w16cid:durableId="1509101320">
    <w:abstractNumId w:val="6"/>
  </w:num>
  <w:num w:numId="3" w16cid:durableId="978657245">
    <w:abstractNumId w:val="5"/>
  </w:num>
  <w:num w:numId="4" w16cid:durableId="119762085">
    <w:abstractNumId w:val="0"/>
  </w:num>
  <w:num w:numId="5" w16cid:durableId="1616597902">
    <w:abstractNumId w:val="3"/>
  </w:num>
  <w:num w:numId="6" w16cid:durableId="41294535">
    <w:abstractNumId w:val="7"/>
  </w:num>
  <w:num w:numId="7" w16cid:durableId="1819613511">
    <w:abstractNumId w:val="1"/>
  </w:num>
  <w:num w:numId="8" w16cid:durableId="1198742902">
    <w:abstractNumId w:val="9"/>
  </w:num>
  <w:num w:numId="9" w16cid:durableId="1672223086">
    <w:abstractNumId w:val="4"/>
  </w:num>
  <w:num w:numId="10" w16cid:durableId="814832148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erike Koppel JM">
    <w15:presenceInfo w15:providerId="AD" w15:userId="S::Merike.Koppel@just.ee::ade23d37-35f8-403b-be25-ec40ba61735f"/>
  </w15:person>
  <w15:person w15:author="Iivika Sale">
    <w15:presenceInfo w15:providerId="AD" w15:userId="S::Iivika.Sale@just.ee::078bb3df-7791-467a-bb64-7407f2dff0b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09C"/>
    <w:rsid w:val="00000E0D"/>
    <w:rsid w:val="0000113A"/>
    <w:rsid w:val="00004F11"/>
    <w:rsid w:val="00025AFF"/>
    <w:rsid w:val="00035083"/>
    <w:rsid w:val="00044785"/>
    <w:rsid w:val="000638DB"/>
    <w:rsid w:val="00067F13"/>
    <w:rsid w:val="00077355"/>
    <w:rsid w:val="000906F7"/>
    <w:rsid w:val="000A2ABA"/>
    <w:rsid w:val="000B0B0C"/>
    <w:rsid w:val="000B1E95"/>
    <w:rsid w:val="000C32BB"/>
    <w:rsid w:val="000C564E"/>
    <w:rsid w:val="000D00D1"/>
    <w:rsid w:val="000E0C1F"/>
    <w:rsid w:val="000E5C45"/>
    <w:rsid w:val="000F3A88"/>
    <w:rsid w:val="001128C0"/>
    <w:rsid w:val="0012389B"/>
    <w:rsid w:val="001273CF"/>
    <w:rsid w:val="00132F9E"/>
    <w:rsid w:val="00134AE4"/>
    <w:rsid w:val="001417BC"/>
    <w:rsid w:val="00145670"/>
    <w:rsid w:val="00155A10"/>
    <w:rsid w:val="00156935"/>
    <w:rsid w:val="001620B6"/>
    <w:rsid w:val="00170465"/>
    <w:rsid w:val="001722D6"/>
    <w:rsid w:val="00185FD3"/>
    <w:rsid w:val="00194B59"/>
    <w:rsid w:val="00195430"/>
    <w:rsid w:val="001A750C"/>
    <w:rsid w:val="001C1A3C"/>
    <w:rsid w:val="001C7C37"/>
    <w:rsid w:val="001F00E6"/>
    <w:rsid w:val="001F7545"/>
    <w:rsid w:val="001F7CF2"/>
    <w:rsid w:val="00203ACA"/>
    <w:rsid w:val="002043F2"/>
    <w:rsid w:val="00206241"/>
    <w:rsid w:val="002113BB"/>
    <w:rsid w:val="00216834"/>
    <w:rsid w:val="00217BFF"/>
    <w:rsid w:val="00223003"/>
    <w:rsid w:val="0024232B"/>
    <w:rsid w:val="0024644E"/>
    <w:rsid w:val="00264835"/>
    <w:rsid w:val="00264D12"/>
    <w:rsid w:val="00271C35"/>
    <w:rsid w:val="00275032"/>
    <w:rsid w:val="00287C14"/>
    <w:rsid w:val="00293009"/>
    <w:rsid w:val="002B08FA"/>
    <w:rsid w:val="002C6D7D"/>
    <w:rsid w:val="002E3AE3"/>
    <w:rsid w:val="002E4FE9"/>
    <w:rsid w:val="002F737C"/>
    <w:rsid w:val="00301C63"/>
    <w:rsid w:val="0030610F"/>
    <w:rsid w:val="003240CE"/>
    <w:rsid w:val="00330A86"/>
    <w:rsid w:val="00336C06"/>
    <w:rsid w:val="003466DF"/>
    <w:rsid w:val="003560AF"/>
    <w:rsid w:val="00366DAE"/>
    <w:rsid w:val="00371EC0"/>
    <w:rsid w:val="003971B2"/>
    <w:rsid w:val="003A32E5"/>
    <w:rsid w:val="003D0934"/>
    <w:rsid w:val="003F42C7"/>
    <w:rsid w:val="00403425"/>
    <w:rsid w:val="00416EAB"/>
    <w:rsid w:val="004220BD"/>
    <w:rsid w:val="00432016"/>
    <w:rsid w:val="00471454"/>
    <w:rsid w:val="00480D23"/>
    <w:rsid w:val="00492DC5"/>
    <w:rsid w:val="004A2F50"/>
    <w:rsid w:val="004B358D"/>
    <w:rsid w:val="004B4E06"/>
    <w:rsid w:val="004C2595"/>
    <w:rsid w:val="004F328A"/>
    <w:rsid w:val="004F76A1"/>
    <w:rsid w:val="0050241B"/>
    <w:rsid w:val="00511486"/>
    <w:rsid w:val="00511848"/>
    <w:rsid w:val="005135DE"/>
    <w:rsid w:val="00515437"/>
    <w:rsid w:val="005203BC"/>
    <w:rsid w:val="00542ED7"/>
    <w:rsid w:val="00550D71"/>
    <w:rsid w:val="00554EDD"/>
    <w:rsid w:val="00556CF4"/>
    <w:rsid w:val="005651CB"/>
    <w:rsid w:val="005746F5"/>
    <w:rsid w:val="0058133E"/>
    <w:rsid w:val="0059069A"/>
    <w:rsid w:val="00591E2E"/>
    <w:rsid w:val="00593A03"/>
    <w:rsid w:val="005A0D6B"/>
    <w:rsid w:val="005B31F8"/>
    <w:rsid w:val="005C2AD1"/>
    <w:rsid w:val="005C42AA"/>
    <w:rsid w:val="005D0151"/>
    <w:rsid w:val="005D737F"/>
    <w:rsid w:val="00603929"/>
    <w:rsid w:val="00621CD6"/>
    <w:rsid w:val="00622CF2"/>
    <w:rsid w:val="00624668"/>
    <w:rsid w:val="00625340"/>
    <w:rsid w:val="00627855"/>
    <w:rsid w:val="00645084"/>
    <w:rsid w:val="00652899"/>
    <w:rsid w:val="0065290C"/>
    <w:rsid w:val="00652EE0"/>
    <w:rsid w:val="006633C9"/>
    <w:rsid w:val="0066718A"/>
    <w:rsid w:val="00672BFE"/>
    <w:rsid w:val="00680C63"/>
    <w:rsid w:val="00681438"/>
    <w:rsid w:val="006910AF"/>
    <w:rsid w:val="006A5C34"/>
    <w:rsid w:val="006B5A10"/>
    <w:rsid w:val="006E5080"/>
    <w:rsid w:val="006E6458"/>
    <w:rsid w:val="006F4D5F"/>
    <w:rsid w:val="006F6766"/>
    <w:rsid w:val="007031F9"/>
    <w:rsid w:val="0072504B"/>
    <w:rsid w:val="00745774"/>
    <w:rsid w:val="007458ED"/>
    <w:rsid w:val="00745ADB"/>
    <w:rsid w:val="007567C5"/>
    <w:rsid w:val="00764E02"/>
    <w:rsid w:val="007727EA"/>
    <w:rsid w:val="00772D90"/>
    <w:rsid w:val="00773C9E"/>
    <w:rsid w:val="007823CF"/>
    <w:rsid w:val="00786BD3"/>
    <w:rsid w:val="00792D86"/>
    <w:rsid w:val="007A0C9A"/>
    <w:rsid w:val="007A5136"/>
    <w:rsid w:val="007C170C"/>
    <w:rsid w:val="007C31AB"/>
    <w:rsid w:val="007C7647"/>
    <w:rsid w:val="007D3752"/>
    <w:rsid w:val="007D6F6D"/>
    <w:rsid w:val="007E07D0"/>
    <w:rsid w:val="007E22E4"/>
    <w:rsid w:val="007E2451"/>
    <w:rsid w:val="007F0A4F"/>
    <w:rsid w:val="008007AB"/>
    <w:rsid w:val="00800B94"/>
    <w:rsid w:val="00822424"/>
    <w:rsid w:val="00825A13"/>
    <w:rsid w:val="008331E6"/>
    <w:rsid w:val="00834CDE"/>
    <w:rsid w:val="00836F94"/>
    <w:rsid w:val="00864BB8"/>
    <w:rsid w:val="008654F9"/>
    <w:rsid w:val="00866065"/>
    <w:rsid w:val="008676EC"/>
    <w:rsid w:val="00875398"/>
    <w:rsid w:val="00894048"/>
    <w:rsid w:val="00895683"/>
    <w:rsid w:val="008966EB"/>
    <w:rsid w:val="008B3CA6"/>
    <w:rsid w:val="008B6F8A"/>
    <w:rsid w:val="008B70A7"/>
    <w:rsid w:val="008C7BC6"/>
    <w:rsid w:val="008E0317"/>
    <w:rsid w:val="008E1903"/>
    <w:rsid w:val="008E7520"/>
    <w:rsid w:val="008E756B"/>
    <w:rsid w:val="00902AE7"/>
    <w:rsid w:val="009041D8"/>
    <w:rsid w:val="009059EB"/>
    <w:rsid w:val="009363E6"/>
    <w:rsid w:val="00945003"/>
    <w:rsid w:val="009479F1"/>
    <w:rsid w:val="00957E0C"/>
    <w:rsid w:val="00964D66"/>
    <w:rsid w:val="009A5623"/>
    <w:rsid w:val="009B5CFE"/>
    <w:rsid w:val="009D16F5"/>
    <w:rsid w:val="009D1DF6"/>
    <w:rsid w:val="009D6D34"/>
    <w:rsid w:val="009E505E"/>
    <w:rsid w:val="009F2580"/>
    <w:rsid w:val="00A01A78"/>
    <w:rsid w:val="00A202D1"/>
    <w:rsid w:val="00A342E8"/>
    <w:rsid w:val="00A349BC"/>
    <w:rsid w:val="00A418CD"/>
    <w:rsid w:val="00A518E0"/>
    <w:rsid w:val="00A51CCB"/>
    <w:rsid w:val="00A51D2E"/>
    <w:rsid w:val="00A5296D"/>
    <w:rsid w:val="00A546A3"/>
    <w:rsid w:val="00A5742E"/>
    <w:rsid w:val="00A6251A"/>
    <w:rsid w:val="00A73B53"/>
    <w:rsid w:val="00A86E30"/>
    <w:rsid w:val="00A87F8B"/>
    <w:rsid w:val="00A935CF"/>
    <w:rsid w:val="00AA1CD5"/>
    <w:rsid w:val="00AB681C"/>
    <w:rsid w:val="00AC20D9"/>
    <w:rsid w:val="00AC4052"/>
    <w:rsid w:val="00AC40DE"/>
    <w:rsid w:val="00AF0E22"/>
    <w:rsid w:val="00AF2F4D"/>
    <w:rsid w:val="00AF4173"/>
    <w:rsid w:val="00B120B8"/>
    <w:rsid w:val="00B1753D"/>
    <w:rsid w:val="00B370F7"/>
    <w:rsid w:val="00B47E32"/>
    <w:rsid w:val="00B57DA9"/>
    <w:rsid w:val="00B76BBB"/>
    <w:rsid w:val="00B86E1F"/>
    <w:rsid w:val="00BA1AC7"/>
    <w:rsid w:val="00BA25BC"/>
    <w:rsid w:val="00BB1ACB"/>
    <w:rsid w:val="00BD6E4C"/>
    <w:rsid w:val="00BE6C8B"/>
    <w:rsid w:val="00BE755F"/>
    <w:rsid w:val="00BF4E0D"/>
    <w:rsid w:val="00BF521C"/>
    <w:rsid w:val="00C00707"/>
    <w:rsid w:val="00C02859"/>
    <w:rsid w:val="00C0309C"/>
    <w:rsid w:val="00C12AEC"/>
    <w:rsid w:val="00C2610B"/>
    <w:rsid w:val="00C30C1B"/>
    <w:rsid w:val="00C37526"/>
    <w:rsid w:val="00C53CB7"/>
    <w:rsid w:val="00C60879"/>
    <w:rsid w:val="00C67D89"/>
    <w:rsid w:val="00C70AB2"/>
    <w:rsid w:val="00C74EB2"/>
    <w:rsid w:val="00C75EA9"/>
    <w:rsid w:val="00CA43A8"/>
    <w:rsid w:val="00CA51B3"/>
    <w:rsid w:val="00CB3884"/>
    <w:rsid w:val="00CB7730"/>
    <w:rsid w:val="00CE079E"/>
    <w:rsid w:val="00CE0BBB"/>
    <w:rsid w:val="00CE1501"/>
    <w:rsid w:val="00CE49A2"/>
    <w:rsid w:val="00CF2101"/>
    <w:rsid w:val="00D05CFA"/>
    <w:rsid w:val="00D101C5"/>
    <w:rsid w:val="00D10AC1"/>
    <w:rsid w:val="00D15D58"/>
    <w:rsid w:val="00D27EAE"/>
    <w:rsid w:val="00D34A9F"/>
    <w:rsid w:val="00D43D54"/>
    <w:rsid w:val="00D5192F"/>
    <w:rsid w:val="00D51EF5"/>
    <w:rsid w:val="00DA74D1"/>
    <w:rsid w:val="00DC082E"/>
    <w:rsid w:val="00DD3785"/>
    <w:rsid w:val="00DF54B3"/>
    <w:rsid w:val="00E03F24"/>
    <w:rsid w:val="00E06975"/>
    <w:rsid w:val="00E11969"/>
    <w:rsid w:val="00E256A5"/>
    <w:rsid w:val="00E27266"/>
    <w:rsid w:val="00E3694B"/>
    <w:rsid w:val="00E50A90"/>
    <w:rsid w:val="00E66811"/>
    <w:rsid w:val="00E67C82"/>
    <w:rsid w:val="00E84638"/>
    <w:rsid w:val="00E95645"/>
    <w:rsid w:val="00EA034F"/>
    <w:rsid w:val="00EB1A29"/>
    <w:rsid w:val="00EB28DB"/>
    <w:rsid w:val="00EB2CBF"/>
    <w:rsid w:val="00EB51A3"/>
    <w:rsid w:val="00EB5654"/>
    <w:rsid w:val="00EC62BF"/>
    <w:rsid w:val="00EF3AD3"/>
    <w:rsid w:val="00EF4390"/>
    <w:rsid w:val="00EF5742"/>
    <w:rsid w:val="00F216F0"/>
    <w:rsid w:val="00F23650"/>
    <w:rsid w:val="00F25CAF"/>
    <w:rsid w:val="00F35C81"/>
    <w:rsid w:val="00F52476"/>
    <w:rsid w:val="00F619C7"/>
    <w:rsid w:val="00F6747A"/>
    <w:rsid w:val="00F806DF"/>
    <w:rsid w:val="00F82895"/>
    <w:rsid w:val="00F82E6D"/>
    <w:rsid w:val="00F948F2"/>
    <w:rsid w:val="00FA1F07"/>
    <w:rsid w:val="00FA34FF"/>
    <w:rsid w:val="00FD35A2"/>
    <w:rsid w:val="00FD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59F17"/>
  <w15:chartTrackingRefBased/>
  <w15:docId w15:val="{3ED64E40-6B81-4813-891E-DC6616DA0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2062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BE6C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E6C8B"/>
  </w:style>
  <w:style w:type="paragraph" w:styleId="Jalus">
    <w:name w:val="footer"/>
    <w:basedOn w:val="Normaallaad"/>
    <w:link w:val="JalusMrk"/>
    <w:uiPriority w:val="99"/>
    <w:unhideWhenUsed/>
    <w:rsid w:val="00BE6C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E6C8B"/>
  </w:style>
  <w:style w:type="paragraph" w:styleId="Loendilik">
    <w:name w:val="List Paragraph"/>
    <w:basedOn w:val="Normaallaad"/>
    <w:uiPriority w:val="34"/>
    <w:qFormat/>
    <w:rsid w:val="007567C5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622CF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622CF2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622CF2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22CF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22CF2"/>
    <w:rPr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264D12"/>
    <w:pPr>
      <w:spacing w:after="0" w:line="240" w:lineRule="auto"/>
    </w:pPr>
  </w:style>
  <w:style w:type="character" w:customStyle="1" w:styleId="cf01">
    <w:name w:val="cf01"/>
    <w:basedOn w:val="Liguvaikefont"/>
    <w:rsid w:val="00CE1501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6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783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Risto Jõgi</dc:creator>
  <cp:keywords/>
  <dc:description/>
  <cp:lastModifiedBy>Merike Koppel JM</cp:lastModifiedBy>
  <cp:revision>12</cp:revision>
  <cp:lastPrinted>2024-02-07T12:26:00Z</cp:lastPrinted>
  <dcterms:created xsi:type="dcterms:W3CDTF">2024-06-13T07:24:00Z</dcterms:created>
  <dcterms:modified xsi:type="dcterms:W3CDTF">2024-06-21T04:01:00Z</dcterms:modified>
</cp:coreProperties>
</file>